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75" w:rsidRPr="00D055C3" w:rsidRDefault="00893FF8">
      <w:pPr>
        <w:rPr>
          <w:b/>
        </w:rPr>
      </w:pPr>
      <w:r w:rsidRPr="00D055C3">
        <w:rPr>
          <w:b/>
        </w:rPr>
        <w:t>Program doktorskih studija</w:t>
      </w:r>
      <w:r w:rsidR="00D055C3">
        <w:rPr>
          <w:b/>
        </w:rPr>
        <w:t xml:space="preserve"> Biofotonika</w:t>
      </w:r>
    </w:p>
    <w:p w:rsidR="00170092" w:rsidRPr="00D055C3" w:rsidRDefault="00170092">
      <w:r w:rsidRPr="00D055C3">
        <w:t xml:space="preserve">Predlagači: </w:t>
      </w:r>
      <w:r w:rsidR="00D77A9D" w:rsidRPr="00D055C3">
        <w:t>Institut za fiziku</w:t>
      </w:r>
      <w:r w:rsidR="00D77A9D">
        <w:t>,</w:t>
      </w:r>
      <w:r w:rsidR="00D77A9D" w:rsidRPr="00D055C3">
        <w:t xml:space="preserve"> </w:t>
      </w:r>
      <w:r w:rsidR="009456DD" w:rsidRPr="00D055C3">
        <w:t xml:space="preserve">Medicinski fakultet, Biološki fakultet, </w:t>
      </w:r>
      <w:r w:rsidR="00CF47BD">
        <w:t>Fakultet za fizič</w:t>
      </w:r>
      <w:r w:rsidR="005A4B10" w:rsidRPr="00D055C3">
        <w:t xml:space="preserve">ku hemiju, </w:t>
      </w:r>
      <w:r w:rsidR="009456DD" w:rsidRPr="00D055C3">
        <w:t xml:space="preserve">IHTM, Fizički fakultet, </w:t>
      </w:r>
      <w:r w:rsidR="00CB5AA4" w:rsidRPr="00D055C3">
        <w:t xml:space="preserve">Farmaceutski fakultet, </w:t>
      </w:r>
      <w:r w:rsidR="00DB3AE1">
        <w:t>I</w:t>
      </w:r>
      <w:r w:rsidR="009456DD" w:rsidRPr="00D055C3">
        <w:t>nstitut</w:t>
      </w:r>
      <w:r w:rsidR="00DB3AE1">
        <w:t xml:space="preserve"> za biološka istraživa</w:t>
      </w:r>
      <w:r w:rsidR="00477A90">
        <w:t>nja Siniša Stanković</w:t>
      </w:r>
      <w:r w:rsidR="009456DD" w:rsidRPr="00D055C3">
        <w:t xml:space="preserve">, </w:t>
      </w:r>
      <w:r w:rsidR="006F7A5B" w:rsidRPr="00D055C3">
        <w:t>Insti</w:t>
      </w:r>
      <w:r w:rsidR="00FF78E9" w:rsidRPr="00D055C3">
        <w:t>t</w:t>
      </w:r>
      <w:r w:rsidR="006F7A5B" w:rsidRPr="00D055C3">
        <w:t xml:space="preserve">ut za nuklearne nauke - </w:t>
      </w:r>
      <w:r w:rsidR="009456DD" w:rsidRPr="00D055C3">
        <w:t xml:space="preserve">Vinča, Elektrotehnički fakultet, </w:t>
      </w:r>
      <w:r w:rsidR="00303717" w:rsidRPr="00D055C3">
        <w:t xml:space="preserve">Fakultet za specijalnu edukaciju i rehabilitaciju, Karolinska </w:t>
      </w:r>
      <w:r w:rsidR="00D055C3" w:rsidRPr="00D055C3">
        <w:t>I</w:t>
      </w:r>
      <w:r w:rsidR="00303717" w:rsidRPr="00D055C3">
        <w:t>nstitut (Švedska)</w:t>
      </w:r>
      <w:r w:rsidR="00C03AC9">
        <w:t xml:space="preserve">, Fakultet tehničkih nauka Univerzitet Novi Sad. </w:t>
      </w:r>
    </w:p>
    <w:p w:rsidR="00893FF8" w:rsidRDefault="00893FF8"/>
    <w:p w:rsidR="00C45A6C" w:rsidRDefault="00C45A6C" w:rsidP="00C45A6C">
      <w:r>
        <w:t xml:space="preserve">Predlog predmeta </w:t>
      </w:r>
      <w:proofErr w:type="gramStart"/>
      <w:r>
        <w:t>na</w:t>
      </w:r>
      <w:proofErr w:type="gramEnd"/>
      <w:r>
        <w:t xml:space="preserve"> studijskom programu doktorskih studija na Beogradskom univerzitetu </w:t>
      </w:r>
    </w:p>
    <w:p w:rsidR="00893FF8" w:rsidRPr="00387BE2" w:rsidRDefault="00893FF8" w:rsidP="00C45A6C">
      <w:pPr>
        <w:jc w:val="center"/>
        <w:rPr>
          <w:b/>
          <w:sz w:val="24"/>
          <w:szCs w:val="24"/>
        </w:rPr>
      </w:pPr>
      <w:r w:rsidRPr="00387BE2">
        <w:rPr>
          <w:b/>
          <w:sz w:val="24"/>
          <w:szCs w:val="24"/>
        </w:rPr>
        <w:t>Biofotonika</w:t>
      </w:r>
    </w:p>
    <w:p w:rsidR="00BF3FA4" w:rsidRDefault="00BF3FA4" w:rsidP="00BF3FA4">
      <w:pPr>
        <w:jc w:val="both"/>
      </w:pPr>
      <w:proofErr w:type="gramStart"/>
      <w:r w:rsidRPr="00105E34">
        <w:t>Biofotonika</w:t>
      </w:r>
      <w:r>
        <w:t xml:space="preserve"> je interdisciplinarna naučna oblast koja se bavi izučavanjem interakcija između elektromagnetnog zračenja i materije i razvijanjem optičkih metoda za proučavanje osobina živih sistema.</w:t>
      </w:r>
      <w:proofErr w:type="gramEnd"/>
      <w:r>
        <w:t xml:space="preserve"> </w:t>
      </w:r>
      <w:proofErr w:type="gramStart"/>
      <w:r>
        <w:t>Biofotonika objedinjuje tehnologije za stvaranje, manipulaciju i detekciju fotona, koje se tradicionalno razvijaju u okviru fizike, elektrotehnike i optoelektronike, i koristi prirodne procese kao što su apsorpcija, emisija i rasejanje svetlosti, koje se tradicionalno izučavaju u okviru fizičke hemije, kako bi se okaraketrisale fizičko-hemijske osobine živih sistema i utvrdile molekularne osnove bioloških procesa.</w:t>
      </w:r>
      <w:proofErr w:type="gramEnd"/>
      <w:r>
        <w:t xml:space="preserve"> Biofotonika se pre svega primenjuje u bio-medicinskim istraživanjima, medicinskoj dijagnostici, farmaciji i poljoprivredi, </w:t>
      </w:r>
      <w:proofErr w:type="gramStart"/>
      <w:r>
        <w:t>ali</w:t>
      </w:r>
      <w:proofErr w:type="gramEnd"/>
      <w:r>
        <w:t xml:space="preserve"> i u proizvodnji novih materijala </w:t>
      </w:r>
      <w:r w:rsidR="00FF78E9">
        <w:t>koji imitiraju poželjne karakteristike živih bića</w:t>
      </w:r>
      <w:r>
        <w:t>.</w:t>
      </w:r>
    </w:p>
    <w:p w:rsidR="00DC4BEA" w:rsidRPr="00105E34" w:rsidRDefault="00DC4BEA" w:rsidP="00DC4BEA">
      <w:pPr>
        <w:jc w:val="both"/>
      </w:pPr>
      <w:proofErr w:type="gramStart"/>
      <w:r>
        <w:t xml:space="preserve">Cilj programa doktorskih studija </w:t>
      </w:r>
      <w:r w:rsidRPr="00105E34">
        <w:rPr>
          <w:b/>
        </w:rPr>
        <w:t>Biofotonika</w:t>
      </w:r>
      <w:r>
        <w:t xml:space="preserve"> je da obrazuje novu generaciju stručnjaka koji svojim znanjem mogu da prevaziđu tradicionalno postojeće granice između fizike, hemije, biologije, farmacije, medicine i inženjerstva u cilju boljeg razumevanju fundamentalnih bioloških mehanizama koji su direktno značajni za zdravlje ljudi.</w:t>
      </w:r>
      <w:proofErr w:type="gramEnd"/>
      <w:r>
        <w:t xml:space="preserve"> </w:t>
      </w:r>
      <w:proofErr w:type="gramStart"/>
      <w:r w:rsidRPr="00DC4BEA">
        <w:t>Konkretno, cilj nam je da obrazujemo stručnjake koji primenjuju tehnike optičke mikroskopije i spektroskopije u biomediciniskim istraživanjima, medicinskoj dijagnostici i farmaciji, razvijaju nove tehnike optičke mikroskopije i spektroskopije i uređaje za ranu dijagnostiku bolesti i minimalno invazivnu terapiju.</w:t>
      </w:r>
      <w:proofErr w:type="gramEnd"/>
      <w:r w:rsidRPr="005D494F">
        <w:rPr>
          <w:color w:val="FF0000"/>
        </w:rPr>
        <w:t xml:space="preserve">        </w:t>
      </w:r>
    </w:p>
    <w:p w:rsidR="00BF3FA4" w:rsidRDefault="00BF3FA4" w:rsidP="00BF3FA4">
      <w:pPr>
        <w:jc w:val="both"/>
      </w:pPr>
      <w:proofErr w:type="gramStart"/>
      <w:r>
        <w:t xml:space="preserve">Zbog interdisciplinarne prirode </w:t>
      </w:r>
      <w:r>
        <w:rPr>
          <w:b/>
        </w:rPr>
        <w:t>Biofotonike</w:t>
      </w:r>
      <w:r>
        <w:t xml:space="preserve"> obrazovanje mladih stručnjaka ne može da s</w:t>
      </w:r>
      <w:r w:rsidR="00586420">
        <w:t>e odvija u okviru pojedinačnih f</w:t>
      </w:r>
      <w:r>
        <w:t>akulteta i postojećih programa doktorskih studija, već zahteva tesnu saradnju između fakulteta i naučno-istraživačkih ustanova koja se efikasno može ostvariti u okviru Beogradskog Univerziteta.</w:t>
      </w:r>
      <w:proofErr w:type="gramEnd"/>
      <w:r>
        <w:t xml:space="preserve">  </w:t>
      </w:r>
    </w:p>
    <w:p w:rsidR="00893FF8" w:rsidRDefault="00B02833">
      <w:r>
        <w:t>Predmeti</w:t>
      </w:r>
      <w:r w:rsidR="00893FF8">
        <w:t xml:space="preserve">: </w:t>
      </w:r>
    </w:p>
    <w:p w:rsidR="00583511" w:rsidRPr="004C5CDA" w:rsidRDefault="00D30ADF" w:rsidP="0058351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Svetlost, laseri i interakcije svetlosti i materije</w:t>
      </w:r>
      <w:r w:rsidR="00583511" w:rsidRPr="004C5CDA">
        <w:rPr>
          <w:b/>
        </w:rPr>
        <w:t xml:space="preserve"> </w:t>
      </w:r>
      <w:r w:rsidR="0082719D" w:rsidRPr="0082719D">
        <w:t>(Brana Jelenković)</w:t>
      </w:r>
    </w:p>
    <w:p w:rsidR="006A16BF" w:rsidRDefault="008822EA" w:rsidP="00A86BA5">
      <w:pPr>
        <w:pStyle w:val="ListParagraph"/>
        <w:ind w:left="1440"/>
        <w:jc w:val="both"/>
      </w:pPr>
      <w:r w:rsidRPr="00BF3FA4">
        <w:rPr>
          <w:b/>
        </w:rPr>
        <w:t>Priroda svetlosti</w:t>
      </w:r>
      <w:r w:rsidR="0055432C" w:rsidRPr="00BF3FA4">
        <w:rPr>
          <w:b/>
        </w:rPr>
        <w:t xml:space="preserve"> i osnove interakcije svetl</w:t>
      </w:r>
      <w:r w:rsidR="00F50369" w:rsidRPr="00BF3FA4">
        <w:rPr>
          <w:b/>
        </w:rPr>
        <w:t>osti</w:t>
      </w:r>
      <w:r w:rsidR="0055432C" w:rsidRPr="00BF3FA4">
        <w:rPr>
          <w:b/>
        </w:rPr>
        <w:t xml:space="preserve"> </w:t>
      </w:r>
      <w:proofErr w:type="gramStart"/>
      <w:r w:rsidR="00B41B1D" w:rsidRPr="00BF3FA4">
        <w:rPr>
          <w:b/>
        </w:rPr>
        <w:t>sa</w:t>
      </w:r>
      <w:proofErr w:type="gramEnd"/>
      <w:r w:rsidR="00B41B1D" w:rsidRPr="00BF3FA4">
        <w:rPr>
          <w:b/>
        </w:rPr>
        <w:t xml:space="preserve"> materijom</w:t>
      </w:r>
      <w:r w:rsidR="0055432C">
        <w:t>.</w:t>
      </w:r>
      <w:r>
        <w:t xml:space="preserve"> </w:t>
      </w:r>
      <w:r w:rsidR="00583511">
        <w:t xml:space="preserve">Geometrijska optika, matrična optika, talasna optika, </w:t>
      </w:r>
      <w:proofErr w:type="gramStart"/>
      <w:r w:rsidR="00583511">
        <w:t>sa</w:t>
      </w:r>
      <w:proofErr w:type="gramEnd"/>
      <w:r w:rsidR="00583511">
        <w:t xml:space="preserve"> apsorpcijom </w:t>
      </w:r>
      <w:r w:rsidR="00CC6A0D">
        <w:t>i</w:t>
      </w:r>
      <w:r w:rsidR="00583511">
        <w:t xml:space="preserve"> </w:t>
      </w:r>
      <w:r w:rsidR="00CC6A0D">
        <w:t>disperz</w:t>
      </w:r>
      <w:r w:rsidR="00583511">
        <w:t>ijom</w:t>
      </w:r>
      <w:r w:rsidR="00CC6A0D">
        <w:t xml:space="preserve">. </w:t>
      </w:r>
      <w:proofErr w:type="gramStart"/>
      <w:r w:rsidR="00CC6A0D">
        <w:t>Polarizacija</w:t>
      </w:r>
      <w:r w:rsidR="004C1914">
        <w:t xml:space="preserve"> </w:t>
      </w:r>
      <w:r w:rsidR="00CC6A0D">
        <w:t xml:space="preserve"> i</w:t>
      </w:r>
      <w:proofErr w:type="gramEnd"/>
      <w:r w:rsidR="00CC6A0D">
        <w:t xml:space="preserve"> </w:t>
      </w:r>
      <w:r w:rsidR="00B41B1D" w:rsidRPr="00266027">
        <w:t>prelamanje</w:t>
      </w:r>
      <w:r w:rsidR="00CC6A0D" w:rsidRPr="00266027">
        <w:t>,</w:t>
      </w:r>
      <w:r w:rsidR="00CC6A0D">
        <w:t xml:space="preserve"> anizotropna sredina, tečni kristali </w:t>
      </w:r>
      <w:r w:rsidR="0099015B">
        <w:t>i</w:t>
      </w:r>
      <w:r w:rsidR="00CC6A0D">
        <w:t xml:space="preserve"> </w:t>
      </w:r>
      <w:r w:rsidR="005A18C5">
        <w:t xml:space="preserve">optički </w:t>
      </w:r>
      <w:r w:rsidR="00CC6A0D">
        <w:t xml:space="preserve">elementi za polarizaciju svetlosti. </w:t>
      </w:r>
      <w:proofErr w:type="gramStart"/>
      <w:r>
        <w:t>Koherencija svetlosti.</w:t>
      </w:r>
      <w:proofErr w:type="gramEnd"/>
      <w:r w:rsidR="00F50369">
        <w:t xml:space="preserve"> </w:t>
      </w:r>
      <w:proofErr w:type="gramStart"/>
      <w:r w:rsidR="00236A68">
        <w:t>Konverzija frekvencije lasera.</w:t>
      </w:r>
      <w:proofErr w:type="gramEnd"/>
      <w:r w:rsidR="00A23C67">
        <w:t xml:space="preserve"> </w:t>
      </w:r>
      <w:proofErr w:type="gramStart"/>
      <w:r w:rsidRPr="00BF3FA4">
        <w:rPr>
          <w:b/>
        </w:rPr>
        <w:t>Kvantna priroda materije</w:t>
      </w:r>
      <w:r w:rsidR="0055432C" w:rsidRPr="00BF3FA4">
        <w:rPr>
          <w:b/>
        </w:rPr>
        <w:t>.</w:t>
      </w:r>
      <w:proofErr w:type="gramEnd"/>
      <w:r>
        <w:t xml:space="preserve"> </w:t>
      </w:r>
      <w:proofErr w:type="gramStart"/>
      <w:r>
        <w:t>Kvantna stanja atoma i molekula.</w:t>
      </w:r>
      <w:proofErr w:type="gramEnd"/>
      <w:r>
        <w:t xml:space="preserve"> </w:t>
      </w:r>
      <w:proofErr w:type="gramStart"/>
      <w:r w:rsidR="00FF78E9">
        <w:t>Laser.</w:t>
      </w:r>
      <w:proofErr w:type="gramEnd"/>
      <w:r w:rsidR="00FF78E9">
        <w:t xml:space="preserve"> </w:t>
      </w:r>
      <w:proofErr w:type="gramStart"/>
      <w:r w:rsidR="00F50369">
        <w:t>Elektronska stanja molekula.</w:t>
      </w:r>
      <w:proofErr w:type="gramEnd"/>
      <w:r>
        <w:t xml:space="preserve"> </w:t>
      </w:r>
      <w:proofErr w:type="gramStart"/>
      <w:r>
        <w:t>Vibraciona stanja molekula</w:t>
      </w:r>
      <w:r w:rsidR="0055432C">
        <w:t>.</w:t>
      </w:r>
      <w:proofErr w:type="gramEnd"/>
      <w:r w:rsidR="0055432C">
        <w:t xml:space="preserve"> </w:t>
      </w:r>
      <w:proofErr w:type="gramStart"/>
      <w:r w:rsidR="00D12819">
        <w:t>Apsorpcija</w:t>
      </w:r>
      <w:r w:rsidR="0055432C">
        <w:t>,</w:t>
      </w:r>
      <w:r w:rsidR="00D12819">
        <w:t xml:space="preserve"> emisija</w:t>
      </w:r>
      <w:r w:rsidR="0055432C">
        <w:t xml:space="preserve"> i rasejanje elektromagnetnog zračenja</w:t>
      </w:r>
      <w:r w:rsidR="00D12819">
        <w:t>.</w:t>
      </w:r>
      <w:proofErr w:type="gramEnd"/>
      <w:r w:rsidR="00D12819">
        <w:t xml:space="preserve"> </w:t>
      </w:r>
      <w:proofErr w:type="gramStart"/>
      <w:r w:rsidR="0055432C">
        <w:t>E</w:t>
      </w:r>
      <w:r w:rsidR="00D12819">
        <w:t xml:space="preserve">lektronska apsorpciona </w:t>
      </w:r>
      <w:r w:rsidR="00C45A6C">
        <w:t>i</w:t>
      </w:r>
      <w:r w:rsidR="00266027">
        <w:t xml:space="preserve"> </w:t>
      </w:r>
      <w:r w:rsidR="00C45A6C">
        <w:t>emis</w:t>
      </w:r>
      <w:r w:rsidR="00266027">
        <w:t xml:space="preserve">iona </w:t>
      </w:r>
      <w:r w:rsidR="00D12819">
        <w:t>spektroskopija</w:t>
      </w:r>
      <w:r w:rsidR="0055432C">
        <w:t>.</w:t>
      </w:r>
      <w:proofErr w:type="gramEnd"/>
      <w:r w:rsidR="00D12819">
        <w:t xml:space="preserve"> </w:t>
      </w:r>
      <w:proofErr w:type="gramStart"/>
      <w:r w:rsidR="0055432C">
        <w:t>V</w:t>
      </w:r>
      <w:r w:rsidR="00D12819">
        <w:t>ibraciona</w:t>
      </w:r>
      <w:r w:rsidR="00DA1C20">
        <w:t xml:space="preserve"> </w:t>
      </w:r>
      <w:r w:rsidR="00D12819">
        <w:t>spektroskopija</w:t>
      </w:r>
      <w:r w:rsidR="0055432C">
        <w:t>.</w:t>
      </w:r>
      <w:proofErr w:type="gramEnd"/>
      <w:r w:rsidR="00F50369">
        <w:t xml:space="preserve"> </w:t>
      </w:r>
      <w:proofErr w:type="gramStart"/>
      <w:r w:rsidR="00E52C52">
        <w:t>Spektroskopija hiralnih molekula.</w:t>
      </w:r>
      <w:proofErr w:type="gramEnd"/>
      <w:r w:rsidR="00266027">
        <w:t xml:space="preserve"> </w:t>
      </w:r>
      <w:proofErr w:type="gramStart"/>
      <w:r w:rsidR="00266027">
        <w:t>K</w:t>
      </w:r>
      <w:r w:rsidR="00B41B1D" w:rsidRPr="00266027">
        <w:t>ru</w:t>
      </w:r>
      <w:r w:rsidR="00B41B1D" w:rsidRPr="00266027">
        <w:rPr>
          <w:lang w:val="sr-Latn-CS"/>
        </w:rPr>
        <w:t>žni</w:t>
      </w:r>
      <w:r w:rsidR="00E52C52">
        <w:t xml:space="preserve"> </w:t>
      </w:r>
      <w:r w:rsidR="00E52C52">
        <w:lastRenderedPageBreak/>
        <w:t>dihroizam.</w:t>
      </w:r>
      <w:proofErr w:type="gramEnd"/>
      <w:r w:rsidR="00E52C52">
        <w:t xml:space="preserve"> </w:t>
      </w:r>
      <w:proofErr w:type="gramStart"/>
      <w:r w:rsidR="00F50369">
        <w:t>Luminescentna spektroskopija.</w:t>
      </w:r>
      <w:proofErr w:type="gramEnd"/>
      <w:r w:rsidR="00D12819">
        <w:t xml:space="preserve"> </w:t>
      </w:r>
      <w:proofErr w:type="gramStart"/>
      <w:r w:rsidR="00D12819">
        <w:t>Neli</w:t>
      </w:r>
      <w:r w:rsidR="00293B22">
        <w:t>ne</w:t>
      </w:r>
      <w:r w:rsidR="00D12819">
        <w:t>arni optički procesi.</w:t>
      </w:r>
      <w:proofErr w:type="gramEnd"/>
      <w:r w:rsidR="00D12819">
        <w:t xml:space="preserve"> </w:t>
      </w:r>
      <w:proofErr w:type="gramStart"/>
      <w:r w:rsidR="00D12819">
        <w:t>Generisanje drugog i trećeg harmonika.</w:t>
      </w:r>
      <w:proofErr w:type="gramEnd"/>
      <w:r w:rsidR="00D12819">
        <w:t xml:space="preserve"> </w:t>
      </w:r>
      <w:r w:rsidR="00712965">
        <w:t xml:space="preserve">Interakcija svetlosti </w:t>
      </w:r>
      <w:proofErr w:type="gramStart"/>
      <w:r w:rsidR="00712965">
        <w:t>sa</w:t>
      </w:r>
      <w:proofErr w:type="gramEnd"/>
      <w:r w:rsidR="00712965">
        <w:t xml:space="preserve"> </w:t>
      </w:r>
      <w:r w:rsidR="00F455D9">
        <w:t>ćelija</w:t>
      </w:r>
      <w:r w:rsidR="00712965">
        <w:t>ma i tkivima</w:t>
      </w:r>
      <w:r w:rsidR="00F455D9">
        <w:rPr>
          <w:b/>
        </w:rPr>
        <w:t xml:space="preserve">. </w:t>
      </w:r>
      <w:proofErr w:type="gramStart"/>
      <w:r w:rsidR="006A16BF" w:rsidRPr="00BF3FA4">
        <w:rPr>
          <w:b/>
        </w:rPr>
        <w:t>Fot</w:t>
      </w:r>
      <w:r w:rsidR="00BF3FA4">
        <w:rPr>
          <w:b/>
        </w:rPr>
        <w:t>oelektrični efekat i detekcija</w:t>
      </w:r>
      <w:r w:rsidR="006A16BF" w:rsidRPr="00BF3FA4">
        <w:rPr>
          <w:b/>
        </w:rPr>
        <w:t xml:space="preserve"> fotona</w:t>
      </w:r>
      <w:r w:rsidR="00BF3FA4">
        <w:rPr>
          <w:b/>
        </w:rPr>
        <w:t>.</w:t>
      </w:r>
      <w:proofErr w:type="gramEnd"/>
      <w:r w:rsidR="00BF3FA4">
        <w:rPr>
          <w:b/>
        </w:rPr>
        <w:t xml:space="preserve"> </w:t>
      </w:r>
      <w:proofErr w:type="gramStart"/>
      <w:r w:rsidR="00BF3FA4">
        <w:t>F</w:t>
      </w:r>
      <w:r w:rsidR="006A16BF">
        <w:t>otomultiplikator</w:t>
      </w:r>
      <w:r w:rsidR="00563016">
        <w:t>ska cev</w:t>
      </w:r>
      <w:r w:rsidR="006A16BF">
        <w:t>, lavinsk</w:t>
      </w:r>
      <w:r w:rsidR="00563016">
        <w:t>a</w:t>
      </w:r>
      <w:r w:rsidR="006A16BF">
        <w:t xml:space="preserve"> fotodiod</w:t>
      </w:r>
      <w:r w:rsidR="00563016">
        <w:t>a</w:t>
      </w:r>
      <w:r w:rsidR="006A16BF">
        <w:t>, CCD kamer</w:t>
      </w:r>
      <w:r w:rsidR="00563016">
        <w:t>a</w:t>
      </w:r>
      <w:r w:rsidR="005A112A">
        <w:t>.</w:t>
      </w:r>
      <w:proofErr w:type="gramEnd"/>
      <w:r w:rsidR="00BF3FA4">
        <w:t xml:space="preserve"> </w:t>
      </w:r>
      <w:proofErr w:type="gramStart"/>
      <w:r w:rsidR="00BF3FA4">
        <w:t>Analiza signala.</w:t>
      </w:r>
      <w:proofErr w:type="gramEnd"/>
      <w:r w:rsidR="005A112A">
        <w:t xml:space="preserve"> </w:t>
      </w:r>
    </w:p>
    <w:p w:rsidR="00B41B1D" w:rsidRDefault="00D12819" w:rsidP="00D12819">
      <w:pPr>
        <w:pStyle w:val="ListParagraph"/>
        <w:ind w:firstLine="720"/>
        <w:jc w:val="both"/>
      </w:pPr>
      <w:r>
        <w:t>Laboratorijske vežbe</w:t>
      </w:r>
      <w:r w:rsidR="00B41B1D">
        <w:t xml:space="preserve">  </w:t>
      </w:r>
    </w:p>
    <w:p w:rsidR="00210EC6" w:rsidRDefault="00210EC6" w:rsidP="0067727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eastAsia="Times New Roman" w:cs="Courier New"/>
          <w:color w:val="000000"/>
        </w:rPr>
      </w:pPr>
    </w:p>
    <w:p w:rsidR="005A3114" w:rsidRDefault="00210EC6" w:rsidP="00210EC6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C03AC9">
        <w:rPr>
          <w:b/>
        </w:rPr>
        <w:t>Optika u oftalmologiji</w:t>
      </w:r>
      <w:r>
        <w:t xml:space="preserve"> (Dragomir Stamenković)</w:t>
      </w:r>
    </w:p>
    <w:p w:rsidR="00DA5E28" w:rsidRDefault="00DA5E28" w:rsidP="00DA5E28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</w:pPr>
      <w:r>
        <w:t xml:space="preserve">Anatomija </w:t>
      </w:r>
      <w:proofErr w:type="gramStart"/>
      <w:r>
        <w:t>oka</w:t>
      </w:r>
      <w:proofErr w:type="gramEnd"/>
      <w:r>
        <w:t xml:space="preserve">. </w:t>
      </w:r>
      <w:proofErr w:type="gramStart"/>
      <w:r>
        <w:t>Razvoj i psihologija vida.</w:t>
      </w:r>
      <w:proofErr w:type="gramEnd"/>
      <w:r>
        <w:t xml:space="preserve"> </w:t>
      </w:r>
      <w:proofErr w:type="gramStart"/>
      <w:r>
        <w:t>Oko kao optički sistem i formiranje lika.</w:t>
      </w:r>
      <w:proofErr w:type="gramEnd"/>
      <w:r>
        <w:t xml:space="preserve"> </w:t>
      </w:r>
      <w:proofErr w:type="gramStart"/>
      <w:r>
        <w:t>Fotometrija vida.</w:t>
      </w:r>
      <w:proofErr w:type="gramEnd"/>
      <w:r>
        <w:t xml:space="preserve"> </w:t>
      </w:r>
      <w:proofErr w:type="gramStart"/>
      <w:r>
        <w:t>Vizuelna percepcija.</w:t>
      </w:r>
      <w:proofErr w:type="gramEnd"/>
      <w:r>
        <w:t xml:space="preserve"> Akomodacija </w:t>
      </w:r>
      <w:proofErr w:type="gramStart"/>
      <w:r>
        <w:t>oka</w:t>
      </w:r>
      <w:proofErr w:type="gramEnd"/>
      <w:r>
        <w:t xml:space="preserve">. </w:t>
      </w:r>
      <w:proofErr w:type="gramStart"/>
      <w:r>
        <w:t>Binokularni vid.</w:t>
      </w:r>
      <w:proofErr w:type="gramEnd"/>
      <w:r>
        <w:t xml:space="preserve"> </w:t>
      </w:r>
      <w:proofErr w:type="gramStart"/>
      <w:r>
        <w:t>Kolorni vid.</w:t>
      </w:r>
      <w:proofErr w:type="gramEnd"/>
      <w:r>
        <w:t xml:space="preserve"> Refrakcione anomalije </w:t>
      </w:r>
      <w:proofErr w:type="gramStart"/>
      <w:r>
        <w:t>oka</w:t>
      </w:r>
      <w:proofErr w:type="gramEnd"/>
      <w:r>
        <w:t xml:space="preserve">. </w:t>
      </w:r>
      <w:proofErr w:type="gramStart"/>
      <w:r>
        <w:t>Optika za korekciju vida.</w:t>
      </w:r>
      <w:proofErr w:type="gramEnd"/>
      <w:r>
        <w:t xml:space="preserve"> </w:t>
      </w:r>
      <w:proofErr w:type="gramStart"/>
      <w:r>
        <w:t>Naočari i sočiva za naočare.</w:t>
      </w:r>
      <w:proofErr w:type="gramEnd"/>
      <w:r>
        <w:t xml:space="preserve"> </w:t>
      </w:r>
      <w:proofErr w:type="gramStart"/>
      <w:r>
        <w:t>Kontaktna sočiva.</w:t>
      </w:r>
      <w:proofErr w:type="gramEnd"/>
      <w:r>
        <w:t xml:space="preserve"> </w:t>
      </w:r>
      <w:proofErr w:type="gramStart"/>
      <w:r>
        <w:t>Oftalmohirurgija - refraktivna hirurgija.</w:t>
      </w:r>
      <w:proofErr w:type="gramEnd"/>
      <w:r>
        <w:t xml:space="preserve"> </w:t>
      </w:r>
      <w:proofErr w:type="gramStart"/>
      <w:r>
        <w:t>Katarakta i intraokularna sočiva.</w:t>
      </w:r>
      <w:proofErr w:type="gramEnd"/>
      <w:r>
        <w:t xml:space="preserve"> </w:t>
      </w:r>
      <w:proofErr w:type="gramStart"/>
      <w:r>
        <w:t>Slabovidost.</w:t>
      </w:r>
      <w:proofErr w:type="gramEnd"/>
      <w:r>
        <w:t xml:space="preserve"> </w:t>
      </w:r>
      <w:proofErr w:type="gramStart"/>
      <w:r>
        <w:t>Strabizam.</w:t>
      </w:r>
      <w:proofErr w:type="gramEnd"/>
      <w:r>
        <w:t xml:space="preserve"> </w:t>
      </w:r>
      <w:proofErr w:type="gramStart"/>
      <w:r>
        <w:t>Pomoć slabovidim osobama - LVA (Low Vision Aids).</w:t>
      </w:r>
      <w:proofErr w:type="gramEnd"/>
      <w:r>
        <w:t xml:space="preserve"> </w:t>
      </w:r>
      <w:proofErr w:type="gramStart"/>
      <w:r>
        <w:t>Optički i optoelektronski uređaji i sistemi u oftalmologiji.</w:t>
      </w:r>
      <w:proofErr w:type="gramEnd"/>
    </w:p>
    <w:p w:rsidR="009036AA" w:rsidRDefault="009036AA" w:rsidP="00DA5E28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</w:pPr>
    </w:p>
    <w:p w:rsidR="009036AA" w:rsidRPr="00F21FF9" w:rsidRDefault="009036AA" w:rsidP="009036AA">
      <w:pPr>
        <w:pStyle w:val="ListParagraph"/>
        <w:numPr>
          <w:ilvl w:val="0"/>
          <w:numId w:val="2"/>
        </w:numPr>
        <w:jc w:val="both"/>
        <w:rPr>
          <w:b/>
        </w:rPr>
      </w:pPr>
      <w:r w:rsidRPr="00F21FF9">
        <w:rPr>
          <w:b/>
        </w:rPr>
        <w:t>Optometrija</w:t>
      </w:r>
      <w:r>
        <w:rPr>
          <w:b/>
        </w:rPr>
        <w:t xml:space="preserve"> </w:t>
      </w:r>
      <w:r>
        <w:t>(Ivan Belča)</w:t>
      </w:r>
    </w:p>
    <w:p w:rsidR="009036AA" w:rsidRDefault="009036AA" w:rsidP="009036AA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eastAsia="Times New Roman" w:cs="Courier New"/>
          <w:color w:val="000000"/>
        </w:rPr>
      </w:pPr>
      <w:proofErr w:type="gramStart"/>
      <w:r>
        <w:rPr>
          <w:rFonts w:eastAsia="Times New Roman" w:cs="Courier New"/>
          <w:color w:val="000000"/>
        </w:rPr>
        <w:t>Osnovi geometrijske i fizičke optike- prosti optički sistemi.</w:t>
      </w:r>
      <w:proofErr w:type="gramEnd"/>
      <w:r>
        <w:rPr>
          <w:rFonts w:eastAsia="Times New Roman" w:cs="Courier New"/>
          <w:color w:val="000000"/>
        </w:rPr>
        <w:t xml:space="preserve"> </w:t>
      </w:r>
      <w:r w:rsidRPr="00677274">
        <w:rPr>
          <w:rFonts w:eastAsia="Times New Roman" w:cs="Courier New"/>
          <w:color w:val="000000"/>
        </w:rPr>
        <w:t xml:space="preserve">Anatomija i optika ljudskog </w:t>
      </w:r>
      <w:proofErr w:type="gramStart"/>
      <w:r w:rsidRPr="00677274">
        <w:rPr>
          <w:rFonts w:eastAsia="Times New Roman" w:cs="Courier New"/>
          <w:color w:val="000000"/>
        </w:rPr>
        <w:t>oka</w:t>
      </w:r>
      <w:proofErr w:type="gramEnd"/>
      <w:r w:rsidRPr="00677274">
        <w:rPr>
          <w:rFonts w:eastAsia="Times New Roman" w:cs="Courier New"/>
          <w:color w:val="000000"/>
        </w:rPr>
        <w:t xml:space="preserve">. </w:t>
      </w:r>
      <w:r>
        <w:rPr>
          <w:rFonts w:eastAsia="Times New Roman" w:cs="Courier New"/>
          <w:color w:val="000000"/>
        </w:rPr>
        <w:t xml:space="preserve"> </w:t>
      </w:r>
      <w:proofErr w:type="gramStart"/>
      <w:r>
        <w:rPr>
          <w:rFonts w:eastAsia="Times New Roman" w:cs="Courier New"/>
          <w:color w:val="000000"/>
        </w:rPr>
        <w:t>Binokularni vid.</w:t>
      </w:r>
      <w:proofErr w:type="gramEnd"/>
      <w:r>
        <w:rPr>
          <w:rFonts w:eastAsia="Times New Roman" w:cs="Courier New"/>
          <w:color w:val="000000"/>
        </w:rPr>
        <w:t xml:space="preserve"> Refrakcione anomalije </w:t>
      </w:r>
      <w:proofErr w:type="gramStart"/>
      <w:r>
        <w:rPr>
          <w:rFonts w:eastAsia="Times New Roman" w:cs="Courier New"/>
          <w:color w:val="000000"/>
        </w:rPr>
        <w:t>oka</w:t>
      </w:r>
      <w:proofErr w:type="gramEnd"/>
      <w:r>
        <w:rPr>
          <w:rFonts w:eastAsia="Times New Roman" w:cs="Courier New"/>
          <w:color w:val="000000"/>
        </w:rPr>
        <w:t xml:space="preserve">. </w:t>
      </w:r>
      <w:proofErr w:type="gramStart"/>
      <w:r>
        <w:rPr>
          <w:rFonts w:eastAsia="Times New Roman" w:cs="Courier New"/>
          <w:color w:val="000000"/>
        </w:rPr>
        <w:t>Slabovidost.</w:t>
      </w:r>
      <w:proofErr w:type="gramEnd"/>
      <w:r>
        <w:rPr>
          <w:rFonts w:eastAsia="Times New Roman" w:cs="Courier New"/>
          <w:color w:val="000000"/>
        </w:rPr>
        <w:t xml:space="preserve"> </w:t>
      </w:r>
      <w:proofErr w:type="gramStart"/>
      <w:r>
        <w:rPr>
          <w:rFonts w:eastAsia="Times New Roman" w:cs="Courier New"/>
          <w:color w:val="000000"/>
        </w:rPr>
        <w:t>Optič</w:t>
      </w:r>
      <w:r w:rsidRPr="00677274">
        <w:rPr>
          <w:rFonts w:eastAsia="Times New Roman" w:cs="Courier New"/>
          <w:color w:val="000000"/>
        </w:rPr>
        <w:t>ki merni uredjaji i sistemi u oftalmologiji.</w:t>
      </w:r>
      <w:proofErr w:type="gramEnd"/>
      <w:r w:rsidRPr="00677274">
        <w:rPr>
          <w:rFonts w:eastAsia="Times New Roman" w:cs="Courier New"/>
          <w:color w:val="000000"/>
        </w:rPr>
        <w:t xml:space="preserve"> </w:t>
      </w:r>
      <w:r>
        <w:rPr>
          <w:rFonts w:eastAsia="Times New Roman" w:cs="Courier New"/>
          <w:color w:val="000000"/>
        </w:rPr>
        <w:t xml:space="preserve"> Optometrijske tehnike-merenje optič</w:t>
      </w:r>
      <w:r w:rsidRPr="00677274">
        <w:rPr>
          <w:rFonts w:eastAsia="Times New Roman" w:cs="Courier New"/>
          <w:color w:val="000000"/>
        </w:rPr>
        <w:t xml:space="preserve">kih parametara ljudskog </w:t>
      </w:r>
      <w:proofErr w:type="gramStart"/>
      <w:r w:rsidRPr="00677274">
        <w:rPr>
          <w:rFonts w:eastAsia="Times New Roman" w:cs="Courier New"/>
          <w:color w:val="000000"/>
        </w:rPr>
        <w:t>oka</w:t>
      </w:r>
      <w:proofErr w:type="gramEnd"/>
      <w:r>
        <w:rPr>
          <w:rFonts w:eastAsia="Times New Roman" w:cs="Courier New"/>
          <w:color w:val="000000"/>
        </w:rPr>
        <w:t xml:space="preserve">. </w:t>
      </w:r>
      <w:proofErr w:type="gramStart"/>
      <w:r>
        <w:rPr>
          <w:rFonts w:eastAsia="Times New Roman" w:cs="Courier New"/>
          <w:color w:val="000000"/>
        </w:rPr>
        <w:t>Optika za korekciju vida, oftalmološka soč</w:t>
      </w:r>
      <w:r w:rsidRPr="00677274">
        <w:rPr>
          <w:rFonts w:eastAsia="Times New Roman" w:cs="Courier New"/>
          <w:color w:val="000000"/>
        </w:rPr>
        <w:t>iva.</w:t>
      </w:r>
      <w:proofErr w:type="gramEnd"/>
      <w:r w:rsidRPr="00677274">
        <w:rPr>
          <w:rFonts w:eastAsia="Times New Roman" w:cs="Courier New"/>
          <w:color w:val="000000"/>
        </w:rPr>
        <w:t xml:space="preserve"> </w:t>
      </w:r>
      <w:r>
        <w:rPr>
          <w:rFonts w:eastAsia="Times New Roman" w:cs="Courier New"/>
          <w:color w:val="000000"/>
        </w:rPr>
        <w:t xml:space="preserve"> </w:t>
      </w:r>
      <w:proofErr w:type="gramStart"/>
      <w:r>
        <w:rPr>
          <w:rFonts w:eastAsia="Times New Roman" w:cs="Courier New"/>
          <w:color w:val="000000"/>
        </w:rPr>
        <w:t>Fotonika i oftalmohirurgija</w:t>
      </w:r>
      <w:r w:rsidRPr="00677274">
        <w:rPr>
          <w:rFonts w:eastAsia="Times New Roman" w:cs="Courier New"/>
          <w:color w:val="000000"/>
        </w:rPr>
        <w:t>.</w:t>
      </w:r>
      <w:proofErr w:type="gramEnd"/>
    </w:p>
    <w:p w:rsidR="00210EC6" w:rsidRDefault="00210EC6" w:rsidP="00210EC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3005E" w:rsidRPr="00D3005E" w:rsidRDefault="00A82346" w:rsidP="00D3005E">
      <w:pPr>
        <w:pStyle w:val="ListParagraph"/>
        <w:numPr>
          <w:ilvl w:val="0"/>
          <w:numId w:val="2"/>
        </w:numPr>
        <w:spacing w:line="240" w:lineRule="auto"/>
        <w:jc w:val="both"/>
      </w:pPr>
      <w:r w:rsidRPr="00D3005E">
        <w:rPr>
          <w:b/>
        </w:rPr>
        <w:t>Moleklarne osnove i strukturna organizacija živih</w:t>
      </w:r>
      <w:r w:rsidR="00170092" w:rsidRPr="00D3005E">
        <w:rPr>
          <w:b/>
        </w:rPr>
        <w:t xml:space="preserve"> </w:t>
      </w:r>
      <w:r w:rsidR="001E584E" w:rsidRPr="00D3005E">
        <w:rPr>
          <w:b/>
        </w:rPr>
        <w:t>organizama</w:t>
      </w:r>
      <w:r w:rsidR="00233355" w:rsidRPr="00D3005E">
        <w:rPr>
          <w:b/>
        </w:rPr>
        <w:t xml:space="preserve"> </w:t>
      </w:r>
      <w:r w:rsidR="00AE4282" w:rsidRPr="005A3114">
        <w:t>(Ana Popović-Bijelić</w:t>
      </w:r>
      <w:r w:rsidR="005740E6" w:rsidRPr="005A3114">
        <w:t xml:space="preserve">, </w:t>
      </w:r>
      <w:r w:rsidR="00D055C3" w:rsidRPr="005A3114">
        <w:t>Đ</w:t>
      </w:r>
      <w:r w:rsidR="005740E6" w:rsidRPr="005A3114">
        <w:t>or</w:t>
      </w:r>
      <w:r w:rsidR="00D055C3" w:rsidRPr="005A3114">
        <w:t>đ</w:t>
      </w:r>
      <w:r w:rsidR="005740E6" w:rsidRPr="005A3114">
        <w:t>e Fira</w:t>
      </w:r>
      <w:r w:rsidR="00477A90">
        <w:t>, Aleksandra Korać, Pavle Andjus</w:t>
      </w:r>
      <w:r w:rsidR="00AE4282" w:rsidRPr="005A3114">
        <w:t>)</w:t>
      </w:r>
    </w:p>
    <w:p w:rsidR="00AE4282" w:rsidRDefault="00A82346" w:rsidP="00AE4282">
      <w:pPr>
        <w:pStyle w:val="ListParagraph"/>
        <w:spacing w:line="240" w:lineRule="auto"/>
        <w:ind w:left="1440"/>
        <w:jc w:val="both"/>
      </w:pPr>
      <w:r>
        <w:t xml:space="preserve">Biopolimeri: </w:t>
      </w:r>
      <w:r w:rsidR="004C1914">
        <w:t xml:space="preserve">nukleotidi i </w:t>
      </w:r>
      <w:r>
        <w:t>polinukleotidi (DNK i RNK)</w:t>
      </w:r>
      <w:r w:rsidR="00762DE1">
        <w:t xml:space="preserve">, </w:t>
      </w:r>
      <w:r w:rsidR="004C1914" w:rsidRPr="004C1914">
        <w:t>aminokiseline</w:t>
      </w:r>
      <w:r w:rsidR="004C1914">
        <w:t xml:space="preserve"> i polipeptidni niz</w:t>
      </w:r>
      <w:r w:rsidR="00762DE1">
        <w:t xml:space="preserve"> (</w:t>
      </w:r>
      <w:r w:rsidR="004C1914">
        <w:t xml:space="preserve">peptidi i </w:t>
      </w:r>
      <w:r w:rsidR="00762DE1">
        <w:t>protein</w:t>
      </w:r>
      <w:r w:rsidR="001E584E">
        <w:t>i</w:t>
      </w:r>
      <w:r w:rsidR="00762DE1">
        <w:t>)</w:t>
      </w:r>
      <w:r w:rsidR="00F93A39">
        <w:t xml:space="preserve">, </w:t>
      </w:r>
      <w:r w:rsidR="004C1914">
        <w:t>mono</w:t>
      </w:r>
      <w:r w:rsidR="00F93A39">
        <w:t>saharidi</w:t>
      </w:r>
      <w:r w:rsidR="004C1914">
        <w:t xml:space="preserve"> </w:t>
      </w:r>
      <w:r w:rsidR="00F93A39">
        <w:t>i</w:t>
      </w:r>
      <w:r w:rsidR="004C1914">
        <w:t xml:space="preserve"> poli</w:t>
      </w:r>
      <w:r w:rsidR="00762DE1">
        <w:t>saharidi (</w:t>
      </w:r>
      <w:r w:rsidR="001E584E">
        <w:t>še</w:t>
      </w:r>
      <w:r w:rsidR="00762DE1">
        <w:t>ć</w:t>
      </w:r>
      <w:r w:rsidR="001E584E">
        <w:t>eri)</w:t>
      </w:r>
      <w:r w:rsidR="004A08F3">
        <w:t xml:space="preserve">. </w:t>
      </w:r>
      <w:proofErr w:type="gramStart"/>
      <w:r w:rsidR="004A08F3">
        <w:t>Lipidi, micele i vezikule.</w:t>
      </w:r>
      <w:proofErr w:type="gramEnd"/>
      <w:r w:rsidR="004A08F3">
        <w:t xml:space="preserve"> </w:t>
      </w:r>
      <w:proofErr w:type="gramStart"/>
      <w:r w:rsidR="00170092">
        <w:t>Struktura ćelija.</w:t>
      </w:r>
      <w:proofErr w:type="gramEnd"/>
      <w:r w:rsidR="00170092">
        <w:t xml:space="preserve"> </w:t>
      </w:r>
      <w:proofErr w:type="gramStart"/>
      <w:r w:rsidR="00DA1C20" w:rsidRPr="00477A90">
        <w:t>Ćelijski metabolizam i osnove bioenergetike</w:t>
      </w:r>
      <w:r w:rsidRPr="00477A90">
        <w:t>.</w:t>
      </w:r>
      <w:proofErr w:type="gramEnd"/>
      <w:r w:rsidRPr="00477A90">
        <w:t xml:space="preserve"> </w:t>
      </w:r>
      <w:proofErr w:type="gramStart"/>
      <w:r w:rsidR="00216C0F" w:rsidRPr="00477A90">
        <w:t>Molekularne osnove nasleđivanja.</w:t>
      </w:r>
      <w:proofErr w:type="gramEnd"/>
      <w:r w:rsidR="00216C0F">
        <w:t xml:space="preserve"> </w:t>
      </w:r>
      <w:proofErr w:type="gramStart"/>
      <w:r w:rsidR="00803828">
        <w:t>Struktura</w:t>
      </w:r>
      <w:r>
        <w:t xml:space="preserve"> </w:t>
      </w:r>
      <w:r w:rsidR="004935E1">
        <w:t>i</w:t>
      </w:r>
      <w:r w:rsidR="00803828">
        <w:t xml:space="preserve"> funkcija </w:t>
      </w:r>
      <w:r>
        <w:t>proteina.</w:t>
      </w:r>
      <w:proofErr w:type="gramEnd"/>
      <w:r w:rsidR="00803828">
        <w:t xml:space="preserve"> </w:t>
      </w:r>
      <w:proofErr w:type="gramStart"/>
      <w:r w:rsidR="00803828">
        <w:t>Enzim</w:t>
      </w:r>
      <w:r w:rsidR="00306F4B">
        <w:t>i i</w:t>
      </w:r>
      <w:r w:rsidR="00803828">
        <w:t xml:space="preserve"> </w:t>
      </w:r>
      <w:r w:rsidR="00306F4B">
        <w:t>k</w:t>
      </w:r>
      <w:r w:rsidR="005A18C5">
        <w:t>ineti</w:t>
      </w:r>
      <w:r w:rsidR="00306F4B">
        <w:t xml:space="preserve">ka </w:t>
      </w:r>
      <w:r w:rsidR="005A18C5">
        <w:t xml:space="preserve">bioloških </w:t>
      </w:r>
      <w:r w:rsidR="00306F4B">
        <w:t>reakcija</w:t>
      </w:r>
      <w:r w:rsidR="005A18C5">
        <w:t>.</w:t>
      </w:r>
      <w:proofErr w:type="gramEnd"/>
      <w:r w:rsidR="005A18C5">
        <w:t xml:space="preserve"> </w:t>
      </w:r>
      <w:proofErr w:type="gramStart"/>
      <w:r w:rsidR="004935E1">
        <w:t>Lateralna organizacija proteina i lipida u biološkim membranama.</w:t>
      </w:r>
      <w:proofErr w:type="gramEnd"/>
      <w:r w:rsidR="00306F4B">
        <w:t xml:space="preserve"> </w:t>
      </w:r>
      <w:proofErr w:type="gramStart"/>
      <w:r w:rsidR="00306F4B">
        <w:t>Transport materije i prenos signala iz spoljašnje sredine</w:t>
      </w:r>
      <w:r w:rsidR="009412AB">
        <w:t>.</w:t>
      </w:r>
      <w:proofErr w:type="gramEnd"/>
      <w:r w:rsidR="00306F4B">
        <w:t xml:space="preserve"> </w:t>
      </w:r>
      <w:proofErr w:type="gramStart"/>
      <w:r w:rsidR="004935E1">
        <w:t>Komunikacija između ćelija.</w:t>
      </w:r>
      <w:proofErr w:type="gramEnd"/>
      <w:r w:rsidR="004935E1">
        <w:t xml:space="preserve"> </w:t>
      </w:r>
      <w:proofErr w:type="gramStart"/>
      <w:r w:rsidR="004935E1">
        <w:t>Vrste ćelija.</w:t>
      </w:r>
      <w:proofErr w:type="gramEnd"/>
      <w:r w:rsidR="004935E1">
        <w:t xml:space="preserve"> </w:t>
      </w:r>
      <w:proofErr w:type="gramStart"/>
      <w:r w:rsidR="004935E1">
        <w:t>Organizovanje ćelija u tkiva.</w:t>
      </w:r>
      <w:proofErr w:type="gramEnd"/>
      <w:r w:rsidR="004935E1">
        <w:t xml:space="preserve"> </w:t>
      </w:r>
      <w:proofErr w:type="gramStart"/>
      <w:r w:rsidR="004935E1">
        <w:t>Vrste tkiva i funkcije.</w:t>
      </w:r>
      <w:proofErr w:type="gramEnd"/>
      <w:r w:rsidR="00DB6B0C">
        <w:t xml:space="preserve"> </w:t>
      </w:r>
      <w:proofErr w:type="gramStart"/>
      <w:r w:rsidR="00233355" w:rsidRPr="00AE4282">
        <w:t>Specifičnosti strukturne organizacije mikroorganizama.</w:t>
      </w:r>
      <w:proofErr w:type="gramEnd"/>
      <w:r w:rsidR="00233355" w:rsidRPr="00AE4282">
        <w:t xml:space="preserve"> </w:t>
      </w:r>
    </w:p>
    <w:p w:rsidR="005A3114" w:rsidRPr="00AE4282" w:rsidRDefault="005A3114" w:rsidP="00AE4282">
      <w:pPr>
        <w:pStyle w:val="ListParagraph"/>
        <w:spacing w:line="240" w:lineRule="auto"/>
        <w:ind w:left="1440"/>
        <w:jc w:val="both"/>
        <w:rPr>
          <w:color w:val="FF0000"/>
        </w:rPr>
      </w:pPr>
    </w:p>
    <w:p w:rsidR="00D02AB6" w:rsidRPr="00D02AB6" w:rsidRDefault="00D02AB6" w:rsidP="00D02AB6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b/>
        </w:rPr>
      </w:pPr>
      <w:r w:rsidRPr="00D02AB6">
        <w:rPr>
          <w:b/>
        </w:rPr>
        <w:t>Projektovanje savremini</w:t>
      </w:r>
      <w:r w:rsidR="00B1401B">
        <w:rPr>
          <w:b/>
        </w:rPr>
        <w:t xml:space="preserve">h optičkih sistema u </w:t>
      </w:r>
      <w:r w:rsidR="00501292">
        <w:rPr>
          <w:b/>
        </w:rPr>
        <w:t>biomedicini</w:t>
      </w:r>
      <w:r w:rsidR="00233355">
        <w:rPr>
          <w:b/>
        </w:rPr>
        <w:t xml:space="preserve"> </w:t>
      </w:r>
      <w:r w:rsidR="00233355" w:rsidRPr="0082719D">
        <w:t>(Darko Vasiljević)</w:t>
      </w:r>
    </w:p>
    <w:p w:rsidR="00D02AB6" w:rsidRDefault="00D02AB6" w:rsidP="00D02AB6">
      <w:pPr>
        <w:pStyle w:val="ListParagraph"/>
        <w:tabs>
          <w:tab w:val="left" w:pos="851"/>
        </w:tabs>
        <w:spacing w:after="0" w:line="240" w:lineRule="auto"/>
        <w:ind w:left="1440"/>
        <w:jc w:val="both"/>
      </w:pPr>
      <w:proofErr w:type="gramStart"/>
      <w:r w:rsidRPr="000357EF">
        <w:t>Osnovni pojmovi iz geometrijske optike</w:t>
      </w:r>
      <w:r>
        <w:t>.</w:t>
      </w:r>
      <w:proofErr w:type="gramEnd"/>
      <w:r>
        <w:t xml:space="preserve"> </w:t>
      </w:r>
      <w:proofErr w:type="gramStart"/>
      <w:r w:rsidRPr="000357EF">
        <w:t>Talasne aberacije</w:t>
      </w:r>
      <w:r>
        <w:t>.</w:t>
      </w:r>
      <w:proofErr w:type="gramEnd"/>
      <w:r>
        <w:t xml:space="preserve"> </w:t>
      </w:r>
      <w:proofErr w:type="gramStart"/>
      <w:r w:rsidRPr="000357EF">
        <w:t>Proračun aberacija</w:t>
      </w:r>
      <w:r>
        <w:t>.</w:t>
      </w:r>
      <w:proofErr w:type="gramEnd"/>
      <w:r>
        <w:t xml:space="preserve"> </w:t>
      </w:r>
      <w:proofErr w:type="gramStart"/>
      <w:r w:rsidRPr="000357EF">
        <w:t>Hromatske aberacije</w:t>
      </w:r>
      <w:r>
        <w:t>.</w:t>
      </w:r>
      <w:proofErr w:type="gramEnd"/>
      <w:r>
        <w:t xml:space="preserve"> </w:t>
      </w:r>
      <w:r w:rsidRPr="000357EF">
        <w:t>Spot dijagram</w:t>
      </w:r>
      <w:r>
        <w:t xml:space="preserve">. </w:t>
      </w:r>
      <w:r w:rsidRPr="000357EF">
        <w:t>Funkcija rasipanja u tački (Point spread function)</w:t>
      </w:r>
      <w:r>
        <w:t xml:space="preserve">. </w:t>
      </w:r>
      <w:r w:rsidRPr="000357EF">
        <w:t xml:space="preserve">Difrakcija </w:t>
      </w:r>
      <w:proofErr w:type="gramStart"/>
      <w:r w:rsidRPr="000357EF">
        <w:t>na</w:t>
      </w:r>
      <w:proofErr w:type="gramEnd"/>
      <w:r w:rsidRPr="000357EF">
        <w:t xml:space="preserve"> kružnoj aperturi i uticaj aberacija na difrakciju</w:t>
      </w:r>
      <w:r>
        <w:t xml:space="preserve">. </w:t>
      </w:r>
      <w:proofErr w:type="gramStart"/>
      <w:r w:rsidRPr="000357EF">
        <w:t>Rezolucija optičkih sistema</w:t>
      </w:r>
      <w:r>
        <w:t>.</w:t>
      </w:r>
      <w:proofErr w:type="gramEnd"/>
      <w:r>
        <w:t xml:space="preserve"> </w:t>
      </w:r>
      <w:proofErr w:type="gramStart"/>
      <w:r w:rsidRPr="000357EF">
        <w:t>Optička prenosna funkcija</w:t>
      </w:r>
      <w:r>
        <w:t>.</w:t>
      </w:r>
      <w:proofErr w:type="gramEnd"/>
      <w:r>
        <w:t xml:space="preserve"> </w:t>
      </w:r>
      <w:proofErr w:type="gramStart"/>
      <w:r w:rsidRPr="000357EF">
        <w:t>Aberacione tolerancije</w:t>
      </w:r>
      <w:r>
        <w:t>.</w:t>
      </w:r>
      <w:proofErr w:type="gramEnd"/>
      <w:r>
        <w:t xml:space="preserve"> </w:t>
      </w:r>
      <w:proofErr w:type="gramStart"/>
      <w:r w:rsidRPr="000357EF">
        <w:t>Uvod u radiometriju i fotometriju</w:t>
      </w:r>
      <w:r>
        <w:t>.</w:t>
      </w:r>
      <w:proofErr w:type="gramEnd"/>
      <w:r>
        <w:t xml:space="preserve"> </w:t>
      </w:r>
      <w:proofErr w:type="gramStart"/>
      <w:r w:rsidRPr="000357EF">
        <w:t>Atmosfera i prostiranje zračenja kroz atmosferu</w:t>
      </w:r>
      <w:r>
        <w:t>.</w:t>
      </w:r>
      <w:proofErr w:type="gramEnd"/>
      <w:r>
        <w:t xml:space="preserve"> </w:t>
      </w:r>
      <w:proofErr w:type="gramStart"/>
      <w:r w:rsidRPr="000357EF">
        <w:t>Načini formiranja funkcije za ocenu</w:t>
      </w:r>
      <w:r>
        <w:t>.</w:t>
      </w:r>
      <w:proofErr w:type="gramEnd"/>
      <w:r>
        <w:t xml:space="preserve"> </w:t>
      </w:r>
      <w:proofErr w:type="gramStart"/>
      <w:r w:rsidRPr="000357EF">
        <w:t>Klasične metode optimizacije optičkih sistema</w:t>
      </w:r>
      <w:r>
        <w:t>.</w:t>
      </w:r>
      <w:proofErr w:type="gramEnd"/>
      <w:r>
        <w:t xml:space="preserve"> </w:t>
      </w:r>
      <w:proofErr w:type="gramStart"/>
      <w:r w:rsidRPr="000357EF">
        <w:t>Savremene metode optimizacije optičkih sistema</w:t>
      </w:r>
      <w:r>
        <w:t>.</w:t>
      </w:r>
      <w:proofErr w:type="gramEnd"/>
      <w:r>
        <w:t xml:space="preserve"> </w:t>
      </w:r>
      <w:r w:rsidRPr="000357EF">
        <w:t xml:space="preserve">Projektovanje objektiva </w:t>
      </w:r>
      <w:proofErr w:type="gramStart"/>
      <w:r w:rsidRPr="000357EF">
        <w:t>sa</w:t>
      </w:r>
      <w:proofErr w:type="gramEnd"/>
      <w:r w:rsidRPr="000357EF">
        <w:t xml:space="preserve"> sočivima</w:t>
      </w:r>
      <w:r>
        <w:t xml:space="preserve">. </w:t>
      </w:r>
      <w:r w:rsidRPr="000357EF">
        <w:t xml:space="preserve">Projektovanje objektiva </w:t>
      </w:r>
      <w:proofErr w:type="gramStart"/>
      <w:r w:rsidRPr="000357EF">
        <w:t>sa</w:t>
      </w:r>
      <w:proofErr w:type="gramEnd"/>
      <w:r w:rsidRPr="000357EF">
        <w:t xml:space="preserve"> ogledalima</w:t>
      </w:r>
      <w:r>
        <w:t xml:space="preserve">. </w:t>
      </w:r>
      <w:proofErr w:type="gramStart"/>
      <w:r w:rsidRPr="000357EF">
        <w:t>Projektovanje okulara</w:t>
      </w:r>
      <w:r>
        <w:t>.</w:t>
      </w:r>
      <w:proofErr w:type="gramEnd"/>
      <w:r>
        <w:t xml:space="preserve"> </w:t>
      </w:r>
      <w:proofErr w:type="gramStart"/>
      <w:r w:rsidRPr="000357EF">
        <w:t>Projektovanje sistema za prenos i/ili obrtanje lika</w:t>
      </w:r>
      <w:r>
        <w:t>.</w:t>
      </w:r>
      <w:proofErr w:type="gramEnd"/>
      <w:r>
        <w:t xml:space="preserve"> </w:t>
      </w:r>
      <w:proofErr w:type="gramStart"/>
      <w:r w:rsidRPr="000357EF">
        <w:t>Projektovanje projekcionih sistema</w:t>
      </w:r>
      <w:r>
        <w:t>.</w:t>
      </w:r>
      <w:proofErr w:type="gramEnd"/>
      <w:r>
        <w:t xml:space="preserve"> </w:t>
      </w:r>
      <w:proofErr w:type="gramStart"/>
      <w:r w:rsidRPr="000357EF">
        <w:t>Projektovanje sistema za skeniranje</w:t>
      </w:r>
      <w:r>
        <w:t>.</w:t>
      </w:r>
      <w:proofErr w:type="gramEnd"/>
      <w:r>
        <w:t xml:space="preserve"> </w:t>
      </w:r>
      <w:proofErr w:type="gramStart"/>
      <w:r w:rsidRPr="000357EF">
        <w:t>Projektovanje različitih tipova endoskopa</w:t>
      </w:r>
      <w:r>
        <w:t>.</w:t>
      </w:r>
      <w:proofErr w:type="gramEnd"/>
      <w:r>
        <w:t xml:space="preserve"> </w:t>
      </w:r>
      <w:proofErr w:type="gramStart"/>
      <w:r w:rsidRPr="000357EF">
        <w:t>Specifičnosti projektovanja infracrvenih optičkih sistema</w:t>
      </w:r>
      <w:r>
        <w:t>.</w:t>
      </w:r>
      <w:proofErr w:type="gramEnd"/>
      <w:r>
        <w:t xml:space="preserve"> </w:t>
      </w:r>
      <w:proofErr w:type="gramStart"/>
      <w:r w:rsidRPr="000357EF">
        <w:t>Termovizijski sistemi</w:t>
      </w:r>
      <w:r w:rsidR="005A3114">
        <w:t>.</w:t>
      </w:r>
      <w:proofErr w:type="gramEnd"/>
    </w:p>
    <w:p w:rsidR="005A3114" w:rsidRDefault="005A3114" w:rsidP="00D02AB6">
      <w:pPr>
        <w:pStyle w:val="ListParagraph"/>
        <w:tabs>
          <w:tab w:val="left" w:pos="851"/>
        </w:tabs>
        <w:spacing w:after="0" w:line="240" w:lineRule="auto"/>
        <w:ind w:left="1440"/>
        <w:jc w:val="both"/>
      </w:pPr>
    </w:p>
    <w:p w:rsidR="00DD1ACF" w:rsidRPr="00A51772" w:rsidRDefault="00EF2CB2" w:rsidP="00DD1ACF">
      <w:pPr>
        <w:pStyle w:val="ListParagraph"/>
        <w:numPr>
          <w:ilvl w:val="0"/>
          <w:numId w:val="2"/>
        </w:numPr>
        <w:jc w:val="both"/>
        <w:rPr>
          <w:b/>
        </w:rPr>
      </w:pPr>
      <w:r w:rsidRPr="00EF2CB2">
        <w:rPr>
          <w:b/>
        </w:rPr>
        <w:t>Савремене технике оптичке микроск</w:t>
      </w:r>
      <w:r w:rsidR="00210EC6">
        <w:rPr>
          <w:b/>
        </w:rPr>
        <w:t>o</w:t>
      </w:r>
      <w:r w:rsidRPr="00EF2CB2">
        <w:rPr>
          <w:b/>
        </w:rPr>
        <w:t xml:space="preserve">пије у биологији и медицини </w:t>
      </w:r>
      <w:r w:rsidR="0082719D" w:rsidRPr="0082719D">
        <w:t>(Aleksandar Krmpot</w:t>
      </w:r>
      <w:r w:rsidR="00477A90">
        <w:t>, Pavle Andjus</w:t>
      </w:r>
      <w:r w:rsidR="003C6E76">
        <w:t xml:space="preserve">, </w:t>
      </w:r>
      <w:r w:rsidR="00712965">
        <w:t>Mihailo Rabasović</w:t>
      </w:r>
      <w:r w:rsidR="00FD7B99">
        <w:t>, Aleksandra Korać</w:t>
      </w:r>
      <w:r w:rsidR="0082719D" w:rsidRPr="0082719D">
        <w:t>)</w:t>
      </w:r>
    </w:p>
    <w:p w:rsidR="00FD7B99" w:rsidRDefault="00DD1ACF" w:rsidP="00FD7B99">
      <w:pPr>
        <w:spacing w:after="0"/>
        <w:ind w:left="1440"/>
        <w:jc w:val="both"/>
      </w:pPr>
      <w:proofErr w:type="gramStart"/>
      <w:r w:rsidRPr="00040892">
        <w:lastRenderedPageBreak/>
        <w:t>Optički mikrosop.</w:t>
      </w:r>
      <w:proofErr w:type="gramEnd"/>
      <w:r w:rsidR="00EC26C9" w:rsidRPr="00040892">
        <w:t xml:space="preserve"> </w:t>
      </w:r>
      <w:proofErr w:type="gramStart"/>
      <w:r w:rsidR="00EC26C9" w:rsidRPr="00040892">
        <w:t>Difrakcija svetlosti i granica prostorne rezolucije optičke mikroskopije.</w:t>
      </w:r>
      <w:proofErr w:type="gramEnd"/>
      <w:r w:rsidR="00EC26C9" w:rsidRPr="00040892">
        <w:t xml:space="preserve"> </w:t>
      </w:r>
      <w:proofErr w:type="gramStart"/>
      <w:r w:rsidR="00EC26C9" w:rsidRPr="00040892">
        <w:t>Fazno kontrasni mikroskop.</w:t>
      </w:r>
      <w:proofErr w:type="gramEnd"/>
      <w:r w:rsidR="00EC26C9" w:rsidRPr="00040892">
        <w:t xml:space="preserve"> </w:t>
      </w:r>
      <w:proofErr w:type="gramStart"/>
      <w:r w:rsidR="00EC26C9" w:rsidRPr="00040892">
        <w:t>Fluorescentna mikroskopija.</w:t>
      </w:r>
      <w:proofErr w:type="gramEnd"/>
      <w:r w:rsidR="00EC26C9" w:rsidRPr="00040892">
        <w:t xml:space="preserve"> </w:t>
      </w:r>
      <w:proofErr w:type="gramStart"/>
      <w:r w:rsidR="00EC26C9" w:rsidRPr="00040892">
        <w:t>Rezolucija fluorescentne mikroskopije</w:t>
      </w:r>
      <w:r w:rsidRPr="00040892">
        <w:t>.</w:t>
      </w:r>
      <w:proofErr w:type="gramEnd"/>
      <w:r w:rsidRPr="00040892">
        <w:t xml:space="preserve"> </w:t>
      </w:r>
      <w:proofErr w:type="gramStart"/>
      <w:r w:rsidR="00EC26C9" w:rsidRPr="00040892">
        <w:t>Mikr</w:t>
      </w:r>
      <w:r w:rsidR="00501292">
        <w:t>o</w:t>
      </w:r>
      <w:r w:rsidR="00EC26C9" w:rsidRPr="00040892">
        <w:t>skopske metode za dobijanje dvo i trodiemnzionalnih slika mikroobjekata.</w:t>
      </w:r>
      <w:proofErr w:type="gramEnd"/>
      <w:r w:rsidR="00EC26C9" w:rsidRPr="00040892">
        <w:t xml:space="preserve"> </w:t>
      </w:r>
      <w:proofErr w:type="gramStart"/>
      <w:r w:rsidRPr="00040892">
        <w:t>Konfokaln</w:t>
      </w:r>
      <w:r w:rsidR="00EC26C9" w:rsidRPr="00040892">
        <w:t>a</w:t>
      </w:r>
      <w:r w:rsidRPr="00040892">
        <w:t xml:space="preserve"> mikroskop</w:t>
      </w:r>
      <w:r w:rsidR="00EC26C9" w:rsidRPr="00040892">
        <w:t>ija</w:t>
      </w:r>
      <w:r w:rsidRPr="00040892">
        <w:t>.</w:t>
      </w:r>
      <w:proofErr w:type="gramEnd"/>
      <w:r w:rsidRPr="00040892">
        <w:t xml:space="preserve"> </w:t>
      </w:r>
      <w:proofErr w:type="gramStart"/>
      <w:r w:rsidR="00FF78E9">
        <w:t>Laseri u mikroskopiji.</w:t>
      </w:r>
      <w:proofErr w:type="gramEnd"/>
      <w:r w:rsidR="00FF78E9">
        <w:t xml:space="preserve"> </w:t>
      </w:r>
      <w:r w:rsidRPr="00040892">
        <w:t>Nelinearn</w:t>
      </w:r>
      <w:r w:rsidR="00EC26C9" w:rsidRPr="00040892">
        <w:t>a</w:t>
      </w:r>
      <w:r w:rsidRPr="00040892">
        <w:t xml:space="preserve"> mikroskop</w:t>
      </w:r>
      <w:r w:rsidR="00EC26C9" w:rsidRPr="00040892">
        <w:t>ija</w:t>
      </w:r>
      <w:r w:rsidRPr="00040892">
        <w:t xml:space="preserve"> </w:t>
      </w:r>
      <w:proofErr w:type="gramStart"/>
      <w:r w:rsidRPr="00040892">
        <w:t>sa</w:t>
      </w:r>
      <w:proofErr w:type="gramEnd"/>
      <w:r w:rsidRPr="00040892">
        <w:t xml:space="preserve"> dvo-fotonski pobudjenom fluorescencijom i na drugom </w:t>
      </w:r>
      <w:r w:rsidR="00EC26C9" w:rsidRPr="00040892">
        <w:t xml:space="preserve">i trećem </w:t>
      </w:r>
      <w:r w:rsidRPr="00040892">
        <w:t>harmoniku.</w:t>
      </w:r>
      <w:r w:rsidR="00EC26C9" w:rsidRPr="00040892">
        <w:t xml:space="preserve"> </w:t>
      </w:r>
      <w:r w:rsidR="00860CD5" w:rsidRPr="00040892">
        <w:t xml:space="preserve"> </w:t>
      </w:r>
      <w:proofErr w:type="gramStart"/>
      <w:r w:rsidR="00860CD5" w:rsidRPr="00040892">
        <w:t>Zaobilaženje difrakcionog ograničenja</w:t>
      </w:r>
      <w:r w:rsidR="00EC26C9" w:rsidRPr="00040892">
        <w:t>.</w:t>
      </w:r>
      <w:proofErr w:type="gramEnd"/>
      <w:r w:rsidR="00EC26C9" w:rsidRPr="00040892">
        <w:t xml:space="preserve"> </w:t>
      </w:r>
      <w:proofErr w:type="gramStart"/>
      <w:r w:rsidR="00EC26C9" w:rsidRPr="00040892">
        <w:t>Stimulated Emission Depletion – STED mikroskopija</w:t>
      </w:r>
      <w:r w:rsidR="00860CD5" w:rsidRPr="00040892">
        <w:t>.</w:t>
      </w:r>
      <w:proofErr w:type="gramEnd"/>
      <w:r w:rsidR="0094584D" w:rsidRPr="00040892">
        <w:t xml:space="preserve"> Stochastic Optical Reconstruction Microscopy – STORM i Photo Activated Localization Microscopy – PALM mikroskopija. </w:t>
      </w:r>
      <w:r w:rsidR="00EC26C9" w:rsidRPr="00040892">
        <w:t xml:space="preserve"> </w:t>
      </w:r>
      <w:proofErr w:type="gramStart"/>
      <w:r w:rsidR="00EC26C9" w:rsidRPr="00040892">
        <w:t>Total Internal Reflection – TIRF mikroskopija.</w:t>
      </w:r>
      <w:proofErr w:type="gramEnd"/>
      <w:r w:rsidR="00EC26C9" w:rsidRPr="00040892">
        <w:t xml:space="preserve"> </w:t>
      </w:r>
      <w:proofErr w:type="gramStart"/>
      <w:r w:rsidR="0094584D" w:rsidRPr="00040892">
        <w:rPr>
          <w:bCs/>
        </w:rPr>
        <w:t>Coherent anti-Stokes Raman Spectroscopy – CARS mikroskopija.</w:t>
      </w:r>
      <w:proofErr w:type="gramEnd"/>
      <w:r w:rsidR="0094584D" w:rsidRPr="00040892">
        <w:rPr>
          <w:bCs/>
        </w:rPr>
        <w:t xml:space="preserve"> </w:t>
      </w:r>
      <w:proofErr w:type="gramStart"/>
      <w:r w:rsidR="0094584D" w:rsidRPr="00040892">
        <w:rPr>
          <w:bCs/>
        </w:rPr>
        <w:t>Holografska mikroskopija.</w:t>
      </w:r>
      <w:proofErr w:type="gramEnd"/>
      <w:r w:rsidR="0094584D" w:rsidRPr="00040892">
        <w:rPr>
          <w:bCs/>
        </w:rPr>
        <w:t xml:space="preserve"> </w:t>
      </w:r>
      <w:proofErr w:type="gramStart"/>
      <w:r w:rsidR="0094584D" w:rsidRPr="00040892">
        <w:rPr>
          <w:bCs/>
        </w:rPr>
        <w:t>Kvantitativne mikroskopske tehnike.</w:t>
      </w:r>
      <w:proofErr w:type="gramEnd"/>
      <w:r w:rsidR="0094584D" w:rsidRPr="00040892">
        <w:rPr>
          <w:bCs/>
        </w:rPr>
        <w:t xml:space="preserve"> </w:t>
      </w:r>
      <w:proofErr w:type="gramStart"/>
      <w:r w:rsidR="0094584D" w:rsidRPr="00040892">
        <w:rPr>
          <w:bCs/>
        </w:rPr>
        <w:t>Korelaciona mikroskopija.</w:t>
      </w:r>
      <w:proofErr w:type="gramEnd"/>
      <w:r w:rsidR="0094584D" w:rsidRPr="00040892">
        <w:rPr>
          <w:bCs/>
        </w:rPr>
        <w:t xml:space="preserve"> Fluorescence Lifetime Measurements – FLIM mikroskopija. </w:t>
      </w:r>
      <w:proofErr w:type="gramStart"/>
      <w:r w:rsidR="0094584D" w:rsidRPr="00040892">
        <w:rPr>
          <w:bCs/>
        </w:rPr>
        <w:t>Osnove fotopolimerizacije i mikromodelovanja tehnikom direktnog laserskog upisivanja.</w:t>
      </w:r>
      <w:proofErr w:type="gramEnd"/>
      <w:r w:rsidR="00712965">
        <w:rPr>
          <w:bCs/>
        </w:rPr>
        <w:t xml:space="preserve"> </w:t>
      </w:r>
      <w:proofErr w:type="gramStart"/>
      <w:r w:rsidR="00712965">
        <w:t>O</w:t>
      </w:r>
      <w:r w:rsidR="00712965" w:rsidRPr="001661ED">
        <w:rPr>
          <w:lang w:val="sr-Cyrl-CS"/>
        </w:rPr>
        <w:t>птичка кохерентна томографија (</w:t>
      </w:r>
      <w:r w:rsidR="00712965">
        <w:t>OCT</w:t>
      </w:r>
      <w:r w:rsidR="00712965" w:rsidRPr="001661ED">
        <w:rPr>
          <w:lang w:val="sr-Cyrl-CS"/>
        </w:rPr>
        <w:t>)</w:t>
      </w:r>
      <w:r w:rsidR="00712965">
        <w:t>.</w:t>
      </w:r>
      <w:proofErr w:type="gramEnd"/>
      <w:r w:rsidR="00712965">
        <w:t xml:space="preserve"> </w:t>
      </w:r>
      <w:r w:rsidR="00712965" w:rsidRPr="006310CF">
        <w:rPr>
          <w:b/>
        </w:rPr>
        <w:t>Super-rezolucione mikroskopske tehnike</w:t>
      </w:r>
      <w:r w:rsidR="00FD7B99">
        <w:rPr>
          <w:b/>
        </w:rPr>
        <w:t xml:space="preserve">: </w:t>
      </w:r>
      <w:r w:rsidR="00FD7B99" w:rsidRPr="009A268A">
        <w:t>Prostorna rezolucija optičke mikroskopije.</w:t>
      </w:r>
      <w:r w:rsidR="00FD7B99">
        <w:t xml:space="preserve"> </w:t>
      </w:r>
      <w:proofErr w:type="gramStart"/>
      <w:r w:rsidR="00FD7B99">
        <w:t>Difrakcija svetlosti i granica prostorne rezolucije.</w:t>
      </w:r>
      <w:proofErr w:type="gramEnd"/>
      <w:r w:rsidR="00FD7B99">
        <w:t xml:space="preserve"> </w:t>
      </w:r>
      <w:proofErr w:type="gramStart"/>
      <w:r w:rsidR="00FD7B99">
        <w:t>Rezolucija fluorescentne mikroskopije.</w:t>
      </w:r>
      <w:proofErr w:type="gramEnd"/>
      <w:r w:rsidR="00FD7B99">
        <w:t xml:space="preserve"> </w:t>
      </w:r>
      <w:proofErr w:type="gramStart"/>
      <w:r w:rsidR="00FD7B99">
        <w:t>Zaobilaženje difrakcionog ograničenja.</w:t>
      </w:r>
      <w:proofErr w:type="gramEnd"/>
      <w:r w:rsidR="00FD7B99">
        <w:t xml:space="preserve"> Super-rezoluciona fluorescentna mikroskopija: STED (Stimulated Emission Depletion), STORM (Stochastic Optical Reconstruction Microscopy), PALM (Photoactivated Localization Microscopy) i SIM (Structured Illumination Microscopy). </w:t>
      </w:r>
      <w:proofErr w:type="gramStart"/>
      <w:r w:rsidR="00FD7B99">
        <w:t>Elektronska mikroskopija.</w:t>
      </w:r>
      <w:proofErr w:type="gramEnd"/>
      <w:r w:rsidR="00FD7B99">
        <w:t xml:space="preserve"> </w:t>
      </w:r>
      <w:proofErr w:type="gramStart"/>
      <w:r w:rsidR="00FD7B99">
        <w:t>Sprezanje fluorescentne mikroskopije s elektronskom transmisionom mikroskopijom (F-TEM).</w:t>
      </w:r>
      <w:proofErr w:type="gramEnd"/>
      <w:r w:rsidR="00FD7B99">
        <w:t xml:space="preserve"> Atomska mikroskopija sila (AFM, Atomic Force Microscopy</w:t>
      </w:r>
      <w:proofErr w:type="gramStart"/>
      <w:r w:rsidR="00FD7B99">
        <w:t>)Sprezanje</w:t>
      </w:r>
      <w:proofErr w:type="gramEnd"/>
      <w:r w:rsidR="00FD7B99">
        <w:t xml:space="preserve"> fluorescentne mikroskopije s atomskom mikroskopijom sila (F-AFM).</w:t>
      </w:r>
    </w:p>
    <w:p w:rsidR="00DB6B0C" w:rsidRPr="00712965" w:rsidRDefault="00DB6B0C" w:rsidP="00F21FF9">
      <w:pPr>
        <w:pStyle w:val="ListParagraph"/>
        <w:ind w:left="1440"/>
        <w:rPr>
          <w:bCs/>
        </w:rPr>
      </w:pPr>
    </w:p>
    <w:p w:rsidR="005A3114" w:rsidRPr="0094584D" w:rsidRDefault="005A3114" w:rsidP="00F21FF9">
      <w:pPr>
        <w:pStyle w:val="ListParagraph"/>
        <w:ind w:left="1440"/>
      </w:pPr>
    </w:p>
    <w:p w:rsidR="00167D55" w:rsidRPr="00732AF6" w:rsidRDefault="00BF3FA4" w:rsidP="008E0EF8">
      <w:pPr>
        <w:pStyle w:val="ListParagraph"/>
        <w:numPr>
          <w:ilvl w:val="0"/>
          <w:numId w:val="2"/>
        </w:numPr>
      </w:pPr>
      <w:r>
        <w:rPr>
          <w:b/>
        </w:rPr>
        <w:t>Funkcionalna fluorescentna mikroskopija</w:t>
      </w:r>
      <w:r w:rsidR="00233355">
        <w:rPr>
          <w:b/>
        </w:rPr>
        <w:t xml:space="preserve"> </w:t>
      </w:r>
      <w:r w:rsidR="00233355" w:rsidRPr="005A3114">
        <w:t>(Vladana Vukojević</w:t>
      </w:r>
      <w:r w:rsidR="00174DAF" w:rsidRPr="005A3114">
        <w:t>, Pavle Andjus</w:t>
      </w:r>
      <w:r w:rsidR="00233355" w:rsidRPr="005A3114">
        <w:t>)</w:t>
      </w:r>
    </w:p>
    <w:p w:rsidR="00BF3FA4" w:rsidRDefault="00BF3FA4" w:rsidP="00BF3FA4">
      <w:pPr>
        <w:pStyle w:val="ListParagraph"/>
        <w:ind w:left="1440"/>
        <w:jc w:val="both"/>
      </w:pPr>
      <w:proofErr w:type="gramStart"/>
      <w:r>
        <w:t>Optičke osobine ćelija i tkiva.</w:t>
      </w:r>
      <w:proofErr w:type="gramEnd"/>
      <w:r>
        <w:t xml:space="preserve"> </w:t>
      </w:r>
      <w:proofErr w:type="gramStart"/>
      <w:r>
        <w:t>Interakcija svetlosti i biopolimera.</w:t>
      </w:r>
      <w:proofErr w:type="gramEnd"/>
      <w:r>
        <w:t xml:space="preserve"> </w:t>
      </w:r>
      <w:proofErr w:type="gramStart"/>
      <w:r>
        <w:t>Ograničenja klasične svetlosne mikroskopije.</w:t>
      </w:r>
      <w:proofErr w:type="gramEnd"/>
      <w:r>
        <w:t xml:space="preserve"> </w:t>
      </w:r>
      <w:proofErr w:type="gramStart"/>
      <w:r>
        <w:t>Primena fluorescencije, fluorescentne mikroskopije i fluorescentne spektroskopije u biologiji.</w:t>
      </w:r>
      <w:proofErr w:type="gramEnd"/>
      <w:r w:rsidRPr="00341923">
        <w:t xml:space="preserve"> </w:t>
      </w:r>
      <w:r w:rsidRPr="007F2610">
        <w:rPr>
          <w:b/>
        </w:rPr>
        <w:t>Fluorescentno obeležavanje i vizualizacija bioplimera u živim ćelijama:</w:t>
      </w:r>
      <w:r w:rsidRPr="00341923">
        <w:t xml:space="preserve"> </w:t>
      </w:r>
      <w:r>
        <w:t xml:space="preserve">Optičke probe – organske fluorofore, fluorescentni proteini i kvantne tačke. </w:t>
      </w:r>
      <w:proofErr w:type="gramStart"/>
      <w:r>
        <w:t>Fotoindukovane i fotokonvertivne fluorofore i fotoprekidački parovi.</w:t>
      </w:r>
      <w:proofErr w:type="gramEnd"/>
      <w:r>
        <w:t xml:space="preserve"> </w:t>
      </w:r>
      <w:r w:rsidRPr="007F2610">
        <w:rPr>
          <w:b/>
        </w:rPr>
        <w:t>Funkcionalna fluorescentna mikroskopija (fFMI, Functional Fluorescence Microscopy Imaging):</w:t>
      </w:r>
      <w:r>
        <w:t xml:space="preserve"> fluorescentno oslikavanje i kvantitativno određivanje koncentracije, transportnih svojstava, kinetike molekulskih reakcija i ravnotežnih konstanti vezivanja molekula u živim ćelijama tehnikama fluorescentne mikroskopije i spektroskopije. </w:t>
      </w:r>
      <w:proofErr w:type="gramStart"/>
      <w:r>
        <w:t>Fluorescentna laser skanirajuća mikroskopija (CLSM, Confocal Laser Scanning Microscopy).</w:t>
      </w:r>
      <w:proofErr w:type="gramEnd"/>
      <w:r>
        <w:t xml:space="preserve"> Specijalizovane tehnike fluorescentnog oslikavanja: Firsterov rezonantni prenos energije (Förster Resonance Energy Transfer, FRET); uspostavljanje fluorescencije nakon fotoizbeljivanja (Fluorescence Recovery </w:t>
      </w:r>
      <w:proofErr w:type="gramStart"/>
      <w:r>
        <w:t>After</w:t>
      </w:r>
      <w:proofErr w:type="gramEnd"/>
      <w:r>
        <w:t xml:space="preserve"> Photobleaching, FRAP); totalna unutrašnja refleksija (Total Internal Reflection Fluorescence, TIRF); oslikavanje </w:t>
      </w:r>
      <w:r w:rsidRPr="005D318E">
        <w:t>poluvremena života fluorescencije (</w:t>
      </w:r>
      <w:r>
        <w:t>Fluorescence Lifetime Microscopy, FLIM</w:t>
      </w:r>
      <w:r w:rsidRPr="005D318E">
        <w:t>)</w:t>
      </w:r>
      <w:r>
        <w:t xml:space="preserve">. </w:t>
      </w:r>
      <w:proofErr w:type="gramStart"/>
      <w:r>
        <w:t>Fluorescentna korelaciona i kroskorelaciona spektroskopija (Fluorescence Correlation Spectroscopy, FCS i Fluorescence Cross-Correlation Spectroscopy, FCCS).</w:t>
      </w:r>
      <w:proofErr w:type="gramEnd"/>
      <w:r>
        <w:t xml:space="preserve"> </w:t>
      </w:r>
      <w:proofErr w:type="gramStart"/>
      <w:r w:rsidRPr="007F2610">
        <w:rPr>
          <w:b/>
        </w:rPr>
        <w:t>Prostorna rezolucija optičke mikroskopije.</w:t>
      </w:r>
      <w:proofErr w:type="gramEnd"/>
      <w:r>
        <w:t xml:space="preserve"> </w:t>
      </w:r>
      <w:proofErr w:type="gramStart"/>
      <w:r>
        <w:t>Difrakcija svetlosti i granica prostorne rezolucije.</w:t>
      </w:r>
      <w:proofErr w:type="gramEnd"/>
      <w:r>
        <w:t xml:space="preserve"> </w:t>
      </w:r>
      <w:proofErr w:type="gramStart"/>
      <w:r>
        <w:lastRenderedPageBreak/>
        <w:t>Rezolucija fluorescentne mikroskopije.</w:t>
      </w:r>
      <w:proofErr w:type="gramEnd"/>
      <w:r>
        <w:t xml:space="preserve"> </w:t>
      </w:r>
      <w:proofErr w:type="gramStart"/>
      <w:r>
        <w:t>Zaobilaženje difrakcionog ograničenja.</w:t>
      </w:r>
      <w:proofErr w:type="gramEnd"/>
      <w:r>
        <w:t xml:space="preserve"> Super-rezoluciona fluorescentna mikroskopija: STED (Stimulated Emission Depletion), STORM (Stochastic Optical Reconstruction Microscopy), PALM (Photoactivated Localization Microscopy) i SIM (Structured Illumination Microscopy). </w:t>
      </w:r>
      <w:proofErr w:type="gramStart"/>
      <w:r w:rsidRPr="007F2610">
        <w:rPr>
          <w:b/>
        </w:rPr>
        <w:t>Vremenska rezolucija fluorescentnih mikroskopskih tehnika.</w:t>
      </w:r>
      <w:proofErr w:type="gramEnd"/>
      <w:r>
        <w:rPr>
          <w:b/>
        </w:rPr>
        <w:t xml:space="preserve">  </w:t>
      </w:r>
    </w:p>
    <w:p w:rsidR="005A18C5" w:rsidRDefault="005A18C5" w:rsidP="00293B22">
      <w:pPr>
        <w:pStyle w:val="ListParagraph"/>
        <w:ind w:firstLine="720"/>
        <w:jc w:val="both"/>
      </w:pPr>
      <w:r>
        <w:t>Laboratorijske vežbe</w:t>
      </w:r>
    </w:p>
    <w:p w:rsidR="00FD7B99" w:rsidRDefault="00FD7B99" w:rsidP="00293B22">
      <w:pPr>
        <w:pStyle w:val="ListParagraph"/>
        <w:ind w:firstLine="720"/>
        <w:jc w:val="both"/>
      </w:pPr>
    </w:p>
    <w:p w:rsidR="00906D5F" w:rsidRPr="00712965" w:rsidRDefault="00210EC6" w:rsidP="00906D5F">
      <w:pPr>
        <w:pStyle w:val="ListParagraph"/>
        <w:numPr>
          <w:ilvl w:val="0"/>
          <w:numId w:val="2"/>
        </w:numPr>
        <w:spacing w:before="240"/>
        <w:ind w:left="714" w:hanging="357"/>
        <w:contextualSpacing w:val="0"/>
        <w:rPr>
          <w:b/>
        </w:rPr>
      </w:pPr>
      <w:r w:rsidRPr="00712965">
        <w:rPr>
          <w:b/>
          <w:smallCaps/>
        </w:rPr>
        <w:t>Primena b</w:t>
      </w:r>
      <w:r w:rsidR="00712965">
        <w:rPr>
          <w:b/>
          <w:smallCaps/>
        </w:rPr>
        <w:t>iofotonike u biodijagnostičkim metodama</w:t>
      </w:r>
      <w:ins w:id="0" w:author="Korisnik" w:date="2013-11-29T15:01:00Z">
        <w:r w:rsidR="00906D5F" w:rsidRPr="00712965" w:rsidDel="001134B5">
          <w:rPr>
            <w:b/>
          </w:rPr>
          <w:t xml:space="preserve"> </w:t>
        </w:r>
      </w:ins>
      <w:r w:rsidR="00906D5F" w:rsidRPr="00712965">
        <w:t>(</w:t>
      </w:r>
      <w:r w:rsidR="005914C5" w:rsidRPr="00712965">
        <w:t>Vlada Trajković, Ivanka Marković, Nevena Zogović</w:t>
      </w:r>
      <w:r w:rsidR="00906D5F" w:rsidRPr="00712965">
        <w:t>)</w:t>
      </w:r>
    </w:p>
    <w:p w:rsidR="00906D5F" w:rsidRPr="00712965" w:rsidRDefault="00906D5F" w:rsidP="00906D5F">
      <w:pPr>
        <w:pStyle w:val="CommentText"/>
        <w:ind w:left="1418"/>
        <w:rPr>
          <w:sz w:val="22"/>
          <w:szCs w:val="22"/>
          <w:lang w:val="sr-Latn-CS"/>
        </w:rPr>
      </w:pPr>
      <w:r w:rsidRPr="00712965">
        <w:rPr>
          <w:sz w:val="22"/>
          <w:szCs w:val="22"/>
        </w:rPr>
        <w:t>Osnovi</w:t>
      </w:r>
      <w:r w:rsidR="005A0D3F" w:rsidRPr="00712965">
        <w:rPr>
          <w:sz w:val="22"/>
          <w:szCs w:val="22"/>
        </w:rPr>
        <w:t xml:space="preserve"> ćelijske biologije: </w:t>
      </w:r>
      <w:r w:rsidRPr="00712965">
        <w:rPr>
          <w:sz w:val="22"/>
          <w:szCs w:val="22"/>
          <w:lang w:val="sr-Latn-CS"/>
        </w:rPr>
        <w:t>organizacija ćelije; struktura i uloge ćelijskih organela; osnovi strukture</w:t>
      </w:r>
      <w:proofErr w:type="gramStart"/>
      <w:r w:rsidRPr="00712965">
        <w:rPr>
          <w:sz w:val="22"/>
          <w:szCs w:val="22"/>
          <w:lang w:val="sr-Latn-CS"/>
        </w:rPr>
        <w:t>,funkcije</w:t>
      </w:r>
      <w:proofErr w:type="gramEnd"/>
      <w:r w:rsidRPr="00712965">
        <w:rPr>
          <w:sz w:val="22"/>
          <w:szCs w:val="22"/>
          <w:lang w:val="sr-Latn-CS"/>
        </w:rPr>
        <w:t xml:space="preserve"> i transporta proteina u ćeliji; molekularni mehanizmi regulacije ćelijskih funkcija;  ćelijski ciklus i njegova regulacija; molekularni medijatori smrti ćelije). Primena fluorescentnih tehnologija (fluorescentna mikroskopija, FACS, PCR i dr.) u analizi ćelijskih funkcija (ekspresija gena, nivo i funkcija proteina, redoks, bioelektrični i biohemijski status, ćelijska smrt).  </w:t>
      </w:r>
    </w:p>
    <w:p w:rsidR="00B46E21" w:rsidRDefault="00B46E21" w:rsidP="00B46E2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B46E21">
        <w:rPr>
          <w:rFonts w:cs="Times New Roman"/>
          <w:smallCaps/>
        </w:rPr>
        <w:t>Primena biofotonike u biologiji i medicini</w:t>
      </w:r>
      <w:r w:rsidRPr="00670177">
        <w:rPr>
          <w:rFonts w:cs="Times New Roman"/>
          <w:b/>
          <w:smallCaps/>
        </w:rPr>
        <w:t xml:space="preserve">: </w:t>
      </w:r>
      <w:r w:rsidRPr="00670177">
        <w:rPr>
          <w:rFonts w:cs="Times New Roman"/>
        </w:rPr>
        <w:t xml:space="preserve">Primena fluorofora (endogene i egzogene, organometalni kompleksi, IR fluorofore, neorganske nanočestice), fluroscentnih proteina i intravitalnih boja u biomedicini. </w:t>
      </w:r>
      <w:proofErr w:type="gramStart"/>
      <w:r w:rsidRPr="00670177">
        <w:rPr>
          <w:rFonts w:cs="Times New Roman"/>
        </w:rPr>
        <w:t>Protočni citofluorimetar – FACS.</w:t>
      </w:r>
      <w:proofErr w:type="gramEnd"/>
      <w:r>
        <w:rPr>
          <w:rFonts w:cs="Times New Roman"/>
        </w:rPr>
        <w:t xml:space="preserve"> </w:t>
      </w:r>
      <w:proofErr w:type="gramStart"/>
      <w:r w:rsidRPr="00670177">
        <w:rPr>
          <w:rFonts w:cs="Times New Roman"/>
        </w:rPr>
        <w:t>Neinvanzivne slike organa i tumora.Endoskopija.</w:t>
      </w:r>
      <w:proofErr w:type="gramEnd"/>
      <w:r w:rsidRPr="00670177">
        <w:rPr>
          <w:rFonts w:cs="Times New Roman"/>
        </w:rPr>
        <w:t xml:space="preserve"> </w:t>
      </w:r>
      <w:proofErr w:type="gramStart"/>
      <w:r w:rsidRPr="00670177">
        <w:rPr>
          <w:rFonts w:cs="Times New Roman"/>
        </w:rPr>
        <w:t>Monitoring metabolizma u realnom vremenu (glukoza, protok 02).</w:t>
      </w:r>
      <w:proofErr w:type="gramEnd"/>
      <w:r w:rsidRPr="00670177">
        <w:rPr>
          <w:rFonts w:cs="Times New Roman"/>
        </w:rPr>
        <w:t xml:space="preserve"> </w:t>
      </w:r>
      <w:proofErr w:type="gramStart"/>
      <w:r w:rsidRPr="00670177">
        <w:rPr>
          <w:rFonts w:cs="Times New Roman"/>
        </w:rPr>
        <w:t>Fotodinamična terapija.</w:t>
      </w:r>
      <w:proofErr w:type="gramEnd"/>
      <w:r w:rsidRPr="00670177">
        <w:rPr>
          <w:rFonts w:cs="Times New Roman"/>
        </w:rPr>
        <w:t xml:space="preserve"> </w:t>
      </w:r>
      <w:proofErr w:type="gramStart"/>
      <w:r w:rsidRPr="00670177">
        <w:rPr>
          <w:rFonts w:cs="Times New Roman"/>
        </w:rPr>
        <w:t>(Osnovni principi.</w:t>
      </w:r>
      <w:proofErr w:type="gramEnd"/>
      <w:r w:rsidRPr="00670177">
        <w:rPr>
          <w:rFonts w:cs="Times New Roman"/>
        </w:rPr>
        <w:t xml:space="preserve"> </w:t>
      </w:r>
      <w:proofErr w:type="gramStart"/>
      <w:r w:rsidRPr="00670177">
        <w:rPr>
          <w:rFonts w:cs="Times New Roman"/>
        </w:rPr>
        <w:t>Fotosenzitizeri.</w:t>
      </w:r>
      <w:proofErr w:type="gramEnd"/>
      <w:r w:rsidRPr="00670177">
        <w:rPr>
          <w:rFonts w:cs="Times New Roman"/>
        </w:rPr>
        <w:t xml:space="preserve"> </w:t>
      </w:r>
      <w:proofErr w:type="gramStart"/>
      <w:r w:rsidRPr="00670177">
        <w:rPr>
          <w:rFonts w:cs="Times New Roman"/>
        </w:rPr>
        <w:t>Primena fotodinamične terapije.</w:t>
      </w:r>
      <w:proofErr w:type="gramEnd"/>
      <w:r w:rsidRPr="00670177">
        <w:rPr>
          <w:rFonts w:cs="Times New Roman"/>
        </w:rPr>
        <w:t xml:space="preserve"> </w:t>
      </w:r>
      <w:proofErr w:type="gramStart"/>
      <w:r w:rsidRPr="00670177">
        <w:rPr>
          <w:rFonts w:cs="Times New Roman"/>
        </w:rPr>
        <w:t>Mechanism photodinamics action.</w:t>
      </w:r>
      <w:proofErr w:type="gramEnd"/>
      <w:r w:rsidRPr="00670177">
        <w:rPr>
          <w:rFonts w:cs="Times New Roman"/>
        </w:rPr>
        <w:t xml:space="preserve"> </w:t>
      </w:r>
      <w:proofErr w:type="gramStart"/>
      <w:r w:rsidRPr="00670177">
        <w:rPr>
          <w:rFonts w:cs="Times New Roman"/>
        </w:rPr>
        <w:t>Light Irradiation for fotodinamičnu terapiju.</w:t>
      </w:r>
      <w:proofErr w:type="gramEnd"/>
      <w:r w:rsidRPr="00670177">
        <w:rPr>
          <w:rFonts w:cs="Times New Roman"/>
        </w:rPr>
        <w:t xml:space="preserve"> </w:t>
      </w:r>
      <w:proofErr w:type="gramStart"/>
      <w:r w:rsidRPr="00670177">
        <w:rPr>
          <w:rFonts w:cs="Times New Roman"/>
        </w:rPr>
        <w:t>Dvo-fotonska fotodinamična terapija.)</w:t>
      </w:r>
      <w:proofErr w:type="gramEnd"/>
    </w:p>
    <w:p w:rsidR="00906D5F" w:rsidRPr="00712965" w:rsidRDefault="00906D5F" w:rsidP="00906D5F">
      <w:pPr>
        <w:pStyle w:val="CommentText"/>
        <w:ind w:left="1418"/>
        <w:rPr>
          <w:sz w:val="22"/>
          <w:szCs w:val="22"/>
        </w:rPr>
      </w:pPr>
      <w:r w:rsidRPr="00712965">
        <w:rPr>
          <w:sz w:val="22"/>
          <w:szCs w:val="22"/>
          <w:lang w:val="sr-Latn-CS"/>
        </w:rPr>
        <w:t>Primena biofotonike u medicinskoj dijagnostici: n</w:t>
      </w:r>
      <w:r w:rsidRPr="00712965">
        <w:rPr>
          <w:sz w:val="22"/>
          <w:szCs w:val="22"/>
        </w:rPr>
        <w:t xml:space="preserve">einvanzivna dijagnostika, endoskopija. </w:t>
      </w:r>
    </w:p>
    <w:p w:rsidR="00906D5F" w:rsidRPr="00712965" w:rsidRDefault="00906D5F" w:rsidP="00906D5F">
      <w:pPr>
        <w:pStyle w:val="CommentText"/>
        <w:ind w:left="1418"/>
        <w:rPr>
          <w:rFonts w:ascii="Times New Roman" w:hAnsi="Times New Roman"/>
          <w:sz w:val="22"/>
          <w:szCs w:val="22"/>
        </w:rPr>
      </w:pPr>
      <w:r w:rsidRPr="00712965">
        <w:rPr>
          <w:sz w:val="22"/>
          <w:szCs w:val="22"/>
          <w:lang w:val="sr-Latn-CS"/>
        </w:rPr>
        <w:t>Primena biofotonike u terapiji: f</w:t>
      </w:r>
      <w:r w:rsidRPr="00712965">
        <w:rPr>
          <w:sz w:val="22"/>
          <w:szCs w:val="22"/>
        </w:rPr>
        <w:t>otodinamična i fototermalna terapija. (</w:t>
      </w:r>
      <w:proofErr w:type="gramStart"/>
      <w:r w:rsidRPr="00712965">
        <w:rPr>
          <w:sz w:val="22"/>
          <w:szCs w:val="22"/>
        </w:rPr>
        <w:t>osnovni</w:t>
      </w:r>
      <w:proofErr w:type="gramEnd"/>
      <w:r w:rsidRPr="00712965">
        <w:rPr>
          <w:sz w:val="22"/>
          <w:szCs w:val="22"/>
        </w:rPr>
        <w:t xml:space="preserve"> principi i primena.)</w:t>
      </w:r>
    </w:p>
    <w:p w:rsidR="00906D5F" w:rsidRPr="00670177" w:rsidRDefault="00906D5F" w:rsidP="0067017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93FF8" w:rsidRPr="004C5CDA" w:rsidRDefault="00227335" w:rsidP="00CC6A0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Neinvа</w:t>
      </w:r>
      <w:r w:rsidR="00FF78E9">
        <w:rPr>
          <w:b/>
        </w:rPr>
        <w:t>zivna b</w:t>
      </w:r>
      <w:r w:rsidR="003B7E22" w:rsidRPr="004C5CDA">
        <w:rPr>
          <w:b/>
        </w:rPr>
        <w:t>iomedicinska dijagnostika</w:t>
      </w:r>
      <w:r w:rsidR="00233355">
        <w:rPr>
          <w:b/>
        </w:rPr>
        <w:t xml:space="preserve"> </w:t>
      </w:r>
      <w:r w:rsidR="00D42BE0">
        <w:t>(</w:t>
      </w:r>
      <w:r w:rsidR="00210EC6">
        <w:t>Djordje Fira, Aleksandra Korać</w:t>
      </w:r>
      <w:r w:rsidR="00233355" w:rsidRPr="0082719D">
        <w:t>)</w:t>
      </w:r>
    </w:p>
    <w:p w:rsidR="001661ED" w:rsidRPr="001661ED" w:rsidRDefault="001661ED" w:rsidP="001661ED">
      <w:pPr>
        <w:pStyle w:val="ListParagraph"/>
        <w:ind w:left="1440"/>
        <w:jc w:val="both"/>
        <w:rPr>
          <w:lang w:val="sr-Cyrl-CS"/>
        </w:rPr>
      </w:pPr>
      <w:r w:rsidRPr="001661ED">
        <w:rPr>
          <w:lang w:val="sr-Cyrl-CS"/>
        </w:rPr>
        <w:t xml:space="preserve">Пропагација светлости, фуријеова оптика, кохеренција. Фотометрија, дифракција, оптичка трансфер функција. Еластично и нееластично расејање светлости. Флуоресценција. Слике у турбидној средини. </w:t>
      </w:r>
      <w:proofErr w:type="gramStart"/>
      <w:r>
        <w:t xml:space="preserve">3D </w:t>
      </w:r>
      <w:r w:rsidRPr="001661ED">
        <w:rPr>
          <w:lang w:val="sr-Cyrl-CS"/>
        </w:rPr>
        <w:t>слике.</w:t>
      </w:r>
      <w:proofErr w:type="gramEnd"/>
      <w:r w:rsidRPr="001661ED">
        <w:rPr>
          <w:lang w:val="sr-Cyrl-CS"/>
        </w:rPr>
        <w:t xml:space="preserve"> Томографке технике и медицински имагинг: нуклеарна магнетна резонанца (</w:t>
      </w:r>
      <w:r>
        <w:t>NMR</w:t>
      </w:r>
      <w:r w:rsidRPr="001661ED">
        <w:rPr>
          <w:lang w:val="sr-Cyrl-CS"/>
        </w:rPr>
        <w:t>), позитрон емисиона томографија (</w:t>
      </w:r>
      <w:r>
        <w:t>PET</w:t>
      </w:r>
      <w:r w:rsidRPr="001661ED">
        <w:rPr>
          <w:lang w:val="sr-Cyrl-CS"/>
        </w:rPr>
        <w:t xml:space="preserve">), томографија са </w:t>
      </w:r>
      <w:r>
        <w:t>x</w:t>
      </w:r>
      <w:r w:rsidRPr="001661ED">
        <w:rPr>
          <w:lang w:val="sr-Cyrl-CS"/>
        </w:rPr>
        <w:t>-зрацима (</w:t>
      </w:r>
      <w:r>
        <w:t>CT</w:t>
      </w:r>
      <w:r w:rsidRPr="001661ED">
        <w:rPr>
          <w:lang w:val="sr-Cyrl-CS"/>
        </w:rPr>
        <w:t xml:space="preserve">). </w:t>
      </w:r>
    </w:p>
    <w:p w:rsidR="00893FF8" w:rsidRDefault="005A18C5" w:rsidP="000968FE">
      <w:pPr>
        <w:pStyle w:val="ListParagraph"/>
        <w:ind w:left="1440"/>
        <w:jc w:val="both"/>
      </w:pPr>
      <w:r>
        <w:t>Laboratorijske vežbe</w:t>
      </w:r>
    </w:p>
    <w:p w:rsidR="005A3114" w:rsidRDefault="005A3114" w:rsidP="000968FE">
      <w:pPr>
        <w:pStyle w:val="ListParagraph"/>
        <w:ind w:left="1440"/>
        <w:jc w:val="both"/>
      </w:pPr>
    </w:p>
    <w:p w:rsidR="008E0EF8" w:rsidRPr="004C5CDA" w:rsidRDefault="0099015B" w:rsidP="008E0EF8">
      <w:pPr>
        <w:pStyle w:val="ListParagraph"/>
        <w:numPr>
          <w:ilvl w:val="0"/>
          <w:numId w:val="2"/>
        </w:numPr>
        <w:rPr>
          <w:b/>
        </w:rPr>
      </w:pPr>
      <w:r w:rsidRPr="004C5CDA">
        <w:rPr>
          <w:b/>
        </w:rPr>
        <w:t xml:space="preserve">Signali i sistemi u </w:t>
      </w:r>
      <w:r w:rsidR="00C50C89">
        <w:rPr>
          <w:b/>
        </w:rPr>
        <w:t>biomedicini</w:t>
      </w:r>
      <w:r w:rsidR="0082719D">
        <w:rPr>
          <w:b/>
        </w:rPr>
        <w:t xml:space="preserve"> </w:t>
      </w:r>
      <w:r w:rsidR="0082719D" w:rsidRPr="0082719D">
        <w:t>(Zoran Nikolić)</w:t>
      </w:r>
    </w:p>
    <w:p w:rsidR="00D42BE0" w:rsidRPr="001661ED" w:rsidRDefault="00C50C89" w:rsidP="00D42BE0">
      <w:pPr>
        <w:pStyle w:val="ListParagraph"/>
        <w:ind w:left="1440"/>
        <w:jc w:val="both"/>
        <w:rPr>
          <w:lang w:val="sr-Cyrl-CS"/>
        </w:rPr>
      </w:pPr>
      <w:r>
        <w:t>[</w:t>
      </w:r>
      <w:proofErr w:type="gramStart"/>
      <w:r>
        <w:t>za</w:t>
      </w:r>
      <w:proofErr w:type="gramEnd"/>
      <w:r>
        <w:t xml:space="preserve"> one sa fizike i tehnike] </w:t>
      </w:r>
      <w:r w:rsidR="00D42BE0" w:rsidRPr="001661ED">
        <w:rPr>
          <w:lang w:val="sr-Cyrl-CS"/>
        </w:rPr>
        <w:t xml:space="preserve">Визуелна перцепција. Операције са пикселима. Хистограми. Интервенције на контрасту. Конволуције и изводи. Детекција рубова у црно-белом и колор режиму. Филтеровања. Геометријско процесирање. Интерполације. Сабирање, одузимање, усредњавање и логичке операције. </w:t>
      </w:r>
      <w:r w:rsidR="00D42BE0" w:rsidRPr="001661ED">
        <w:rPr>
          <w:lang w:val="sr-Cyrl-CS"/>
        </w:rPr>
        <w:lastRenderedPageBreak/>
        <w:t xml:space="preserve">Патерновање, дитеровање, дифузија. Основе обраде сигнала. Фреквентни домен. Брза Фуријеова трансформација. Филтеровање у фреквентном домену. Сегментовање дигиталних </w:t>
      </w:r>
      <w:r w:rsidR="00D42BE0" w:rsidRPr="001661ED">
        <w:rPr>
          <w:rStyle w:val="Strong"/>
          <w:b w:val="0"/>
        </w:rPr>
        <w:t>слика</w:t>
      </w:r>
      <w:r w:rsidR="00D42BE0" w:rsidRPr="001661ED">
        <w:rPr>
          <w:lang w:val="sr-Cyrl-CS"/>
        </w:rPr>
        <w:t xml:space="preserve">. Операције са објектима. Компресија дигиталних </w:t>
      </w:r>
      <w:r w:rsidR="00D42BE0" w:rsidRPr="001661ED">
        <w:rPr>
          <w:rStyle w:val="Strong"/>
          <w:b w:val="0"/>
        </w:rPr>
        <w:t>слика</w:t>
      </w:r>
      <w:r w:rsidR="00D42BE0" w:rsidRPr="001661ED">
        <w:rPr>
          <w:lang w:val="sr-Cyrl-CS"/>
        </w:rPr>
        <w:t xml:space="preserve">. Приступ видео меморији. Фрејм бафер. Основе анализе кретања. Секвенце </w:t>
      </w:r>
      <w:r w:rsidR="00D42BE0" w:rsidRPr="001661ED">
        <w:rPr>
          <w:rStyle w:val="Strong"/>
          <w:b w:val="0"/>
        </w:rPr>
        <w:t xml:space="preserve">слика </w:t>
      </w:r>
      <w:r w:rsidR="00D42BE0" w:rsidRPr="001661ED">
        <w:rPr>
          <w:lang w:val="sr-Cyrl-CS"/>
        </w:rPr>
        <w:t>и рачун тока. Анализа кретања компактних тела и модифицибилних објеката.</w:t>
      </w:r>
      <w:r w:rsidR="00D42BE0">
        <w:t xml:space="preserve"> </w:t>
      </w:r>
    </w:p>
    <w:p w:rsidR="001661ED" w:rsidRDefault="001661ED" w:rsidP="001661ED">
      <w:pPr>
        <w:pStyle w:val="ListParagraph"/>
        <w:ind w:left="1440"/>
        <w:jc w:val="both"/>
        <w:rPr>
          <w:rFonts w:ascii="Calibri" w:eastAsia="Times New Roman" w:hAnsi="Calibri" w:cs="Times New Roman"/>
        </w:rPr>
      </w:pPr>
      <w:r w:rsidRPr="001661ED">
        <w:rPr>
          <w:rFonts w:ascii="Calibri" w:eastAsia="Times New Roman" w:hAnsi="Calibri" w:cs="Times New Roman"/>
          <w:lang w:val="sr-Cyrl-CS"/>
        </w:rPr>
        <w:t>Технике детекције и обраде сигнала. Лапласова трансформација, Фуријеова серија, конволуција и одговор линеарног система, фреквенти одговор (Боде дијаграм). Увод у комуникационе системе, мултиплексовање, ампл</w:t>
      </w:r>
      <w:r w:rsidR="00A3014D">
        <w:rPr>
          <w:rFonts w:ascii="Calibri" w:eastAsia="Times New Roman" w:hAnsi="Calibri" w:cs="Times New Roman"/>
        </w:rPr>
        <w:t>и</w:t>
      </w:r>
      <w:r w:rsidRPr="001661ED">
        <w:rPr>
          <w:rFonts w:ascii="Calibri" w:eastAsia="Times New Roman" w:hAnsi="Calibri" w:cs="Times New Roman"/>
          <w:lang w:val="sr-Cyrl-CS"/>
        </w:rPr>
        <w:t xml:space="preserve">тудна модулација и теорема узорака. Класификација система. Класификација сигнала. Репрезентације сигнала. Процес аквизиције синала. Теорија семпловања и аналогно-дигитална конверзија. Корелације. Конволуције. Филтеровања. Тригонометријски редови и брза Фуријеова трансформација. Спектрална анализа. Аутокорелација и кохеренција. Биомедицински системи. Анализе </w:t>
      </w:r>
      <w:r w:rsidRPr="00116DC2">
        <w:rPr>
          <w:rFonts w:ascii="Calibri" w:eastAsia="Times New Roman" w:hAnsi="Calibri" w:cs="Times New Roman"/>
        </w:rPr>
        <w:t>биомедицинск</w:t>
      </w:r>
      <w:r w:rsidRPr="001661ED">
        <w:rPr>
          <w:rFonts w:ascii="Calibri" w:eastAsia="Times New Roman" w:hAnsi="Calibri" w:cs="Times New Roman"/>
        </w:rPr>
        <w:t>их</w:t>
      </w:r>
      <w:r w:rsidRPr="00116DC2">
        <w:rPr>
          <w:rFonts w:ascii="Calibri" w:eastAsia="Times New Roman" w:hAnsi="Calibri" w:cs="Times New Roman"/>
        </w:rPr>
        <w:t xml:space="preserve"> </w:t>
      </w:r>
      <w:r w:rsidRPr="001661ED">
        <w:rPr>
          <w:rFonts w:ascii="Calibri" w:eastAsia="Times New Roman" w:hAnsi="Calibri" w:cs="Times New Roman"/>
        </w:rPr>
        <w:t>с</w:t>
      </w:r>
      <w:r w:rsidRPr="00116DC2">
        <w:rPr>
          <w:rFonts w:ascii="Calibri" w:eastAsia="Times New Roman" w:hAnsi="Calibri" w:cs="Times New Roman"/>
        </w:rPr>
        <w:t>игнал</w:t>
      </w:r>
      <w:r w:rsidRPr="001661ED">
        <w:rPr>
          <w:rFonts w:ascii="Calibri" w:eastAsia="Times New Roman" w:hAnsi="Calibri" w:cs="Times New Roman"/>
        </w:rPr>
        <w:t>а.</w:t>
      </w:r>
    </w:p>
    <w:p w:rsidR="00C50C89" w:rsidRDefault="00C50C89" w:rsidP="001661ED">
      <w:pPr>
        <w:pStyle w:val="ListParagraph"/>
        <w:ind w:left="1440"/>
        <w:jc w:val="both"/>
        <w:rPr>
          <w:rFonts w:ascii="Calibri" w:eastAsia="Times New Roman" w:hAnsi="Calibri" w:cs="Times New Roman"/>
        </w:rPr>
      </w:pPr>
    </w:p>
    <w:p w:rsidR="00C50C89" w:rsidRDefault="001617AE" w:rsidP="00C50C89">
      <w:pPr>
        <w:pStyle w:val="ListParagraph"/>
        <w:numPr>
          <w:ilvl w:val="0"/>
          <w:numId w:val="2"/>
        </w:numPr>
        <w:jc w:val="both"/>
        <w:rPr>
          <w:rFonts w:ascii="Calibri" w:eastAsia="Times New Roman" w:hAnsi="Calibri" w:cs="Times New Roman"/>
        </w:rPr>
      </w:pPr>
      <w:r w:rsidRPr="001617AE">
        <w:rPr>
          <w:rFonts w:ascii="Calibri" w:eastAsia="Times New Roman" w:hAnsi="Calibri" w:cs="Times New Roman"/>
          <w:b/>
        </w:rPr>
        <w:t>Slike, analiza signala i slika</w:t>
      </w:r>
      <w:r>
        <w:rPr>
          <w:rFonts w:ascii="Calibri" w:eastAsia="Times New Roman" w:hAnsi="Calibri" w:cs="Times New Roman"/>
        </w:rPr>
        <w:t xml:space="preserve"> (Dragana Bajić) </w:t>
      </w:r>
    </w:p>
    <w:p w:rsidR="002365BE" w:rsidRPr="002365BE" w:rsidRDefault="001617AE" w:rsidP="002365BE">
      <w:pPr>
        <w:pStyle w:val="ListParagraph"/>
        <w:ind w:left="1440"/>
        <w:jc w:val="both"/>
        <w:rPr>
          <w:rFonts w:eastAsia="Times New Roman" w:cs="Arial"/>
        </w:rPr>
      </w:pPr>
      <w:r w:rsidRPr="001617AE">
        <w:rPr>
          <w:rFonts w:ascii="Calibri" w:eastAsia="Times New Roman" w:hAnsi="Calibri" w:cs="Times New Roman"/>
        </w:rPr>
        <w:t>[</w:t>
      </w:r>
      <w:proofErr w:type="gramStart"/>
      <w:r w:rsidRPr="001617AE">
        <w:rPr>
          <w:rFonts w:ascii="Calibri" w:eastAsia="Times New Roman" w:hAnsi="Calibri" w:cs="Times New Roman"/>
        </w:rPr>
        <w:t>za</w:t>
      </w:r>
      <w:proofErr w:type="gramEnd"/>
      <w:r w:rsidRPr="001617AE">
        <w:rPr>
          <w:rFonts w:ascii="Calibri" w:eastAsia="Times New Roman" w:hAnsi="Calibri" w:cs="Times New Roman"/>
        </w:rPr>
        <w:t xml:space="preserve"> biologe]</w:t>
      </w:r>
      <w:r w:rsidR="002365BE">
        <w:rPr>
          <w:rFonts w:ascii="Calibri" w:eastAsia="Times New Roman" w:hAnsi="Calibri" w:cs="Times New Roman"/>
        </w:rPr>
        <w:t xml:space="preserve"> </w:t>
      </w:r>
      <w:proofErr w:type="gramStart"/>
      <w:r w:rsidR="002365BE" w:rsidRPr="002365BE">
        <w:rPr>
          <w:rFonts w:eastAsia="Times New Roman" w:cs="Arial"/>
        </w:rPr>
        <w:t>Kurs je prilagođen predznanju polaznika.</w:t>
      </w:r>
      <w:proofErr w:type="gramEnd"/>
      <w:r w:rsidR="002365BE" w:rsidRPr="002365BE">
        <w:rPr>
          <w:rFonts w:eastAsia="Times New Roman" w:cs="Arial"/>
        </w:rPr>
        <w:t xml:space="preserve"> Strogi matematički dokazi su svedeni </w:t>
      </w:r>
      <w:proofErr w:type="gramStart"/>
      <w:r w:rsidR="002365BE" w:rsidRPr="002365BE">
        <w:rPr>
          <w:rFonts w:eastAsia="Times New Roman" w:cs="Arial"/>
        </w:rPr>
        <w:t>na</w:t>
      </w:r>
      <w:proofErr w:type="gramEnd"/>
      <w:r w:rsidR="002365BE" w:rsidRPr="002365BE">
        <w:rPr>
          <w:rFonts w:eastAsia="Times New Roman" w:cs="Arial"/>
        </w:rPr>
        <w:t xml:space="preserve"> rezonska tumačenja koja, uz niz primera i analogija, objašnjavaju fizičku suštinu posmatrane osobine signala ili operacije nad signalom. </w:t>
      </w:r>
    </w:p>
    <w:p w:rsidR="002365BE" w:rsidRPr="002365BE" w:rsidRDefault="002365BE" w:rsidP="002365BE">
      <w:pPr>
        <w:pStyle w:val="ListParagraph"/>
        <w:jc w:val="both"/>
        <w:rPr>
          <w:rFonts w:eastAsia="Times New Roman" w:cs="Arial"/>
        </w:rPr>
      </w:pPr>
    </w:p>
    <w:p w:rsidR="002365BE" w:rsidRPr="002365BE" w:rsidRDefault="002365BE" w:rsidP="002365BE">
      <w:pPr>
        <w:pStyle w:val="ListParagraph"/>
        <w:ind w:left="1440"/>
        <w:jc w:val="both"/>
        <w:rPr>
          <w:rFonts w:eastAsia="Times New Roman" w:cs="Arial"/>
        </w:rPr>
      </w:pPr>
      <w:r w:rsidRPr="002365BE">
        <w:rPr>
          <w:rFonts w:eastAsia="Times New Roman" w:cs="Arial"/>
        </w:rPr>
        <w:t xml:space="preserve">Signal i digitalizacija: teorema o odmeravanju (uzorkovanju, semplovanju) i efekat preklapanja kao posledica neadekvatnog odmeravanja.  </w:t>
      </w:r>
      <w:proofErr w:type="gramStart"/>
      <w:r w:rsidRPr="002365BE">
        <w:rPr>
          <w:rFonts w:eastAsia="Times New Roman" w:cs="Arial"/>
        </w:rPr>
        <w:t>Vremenski domen/prostorni domen.</w:t>
      </w:r>
      <w:proofErr w:type="gramEnd"/>
      <w:r w:rsidRPr="002365BE">
        <w:rPr>
          <w:rFonts w:eastAsia="Times New Roman" w:cs="Arial"/>
        </w:rPr>
        <w:t xml:space="preserve"> </w:t>
      </w:r>
      <w:proofErr w:type="gramStart"/>
      <w:r w:rsidRPr="002365BE">
        <w:rPr>
          <w:rFonts w:eastAsia="Times New Roman" w:cs="Arial"/>
        </w:rPr>
        <w:t>Histogrami i gustina raspodele.</w:t>
      </w:r>
      <w:proofErr w:type="gramEnd"/>
      <w:r w:rsidRPr="002365BE">
        <w:rPr>
          <w:rFonts w:eastAsia="Times New Roman" w:cs="Arial"/>
        </w:rPr>
        <w:t xml:space="preserve"> Transformacioni domeni: Furijeova transformacija, teorijska ograničenja, spektralna gustina snage i metode procene. Kratak prikaz vejvlet transformacije i empirijske modalne dekompozicije, prednosti i mane u odnosu </w:t>
      </w:r>
      <w:proofErr w:type="gramStart"/>
      <w:r w:rsidRPr="002365BE">
        <w:rPr>
          <w:rFonts w:eastAsia="Times New Roman" w:cs="Arial"/>
        </w:rPr>
        <w:t>na</w:t>
      </w:r>
      <w:proofErr w:type="gramEnd"/>
      <w:r w:rsidRPr="002365BE">
        <w:rPr>
          <w:rFonts w:eastAsia="Times New Roman" w:cs="Arial"/>
        </w:rPr>
        <w:t xml:space="preserve"> klasičnu spektralnu analizu. </w:t>
      </w:r>
    </w:p>
    <w:p w:rsidR="002365BE" w:rsidRPr="002365BE" w:rsidRDefault="002365BE" w:rsidP="002365BE">
      <w:pPr>
        <w:pStyle w:val="ListParagraph"/>
        <w:jc w:val="both"/>
        <w:rPr>
          <w:rFonts w:eastAsia="Times New Roman" w:cs="Arial"/>
        </w:rPr>
      </w:pPr>
    </w:p>
    <w:p w:rsidR="002365BE" w:rsidRPr="002365BE" w:rsidRDefault="002365BE" w:rsidP="002365BE">
      <w:pPr>
        <w:pStyle w:val="ListParagraph"/>
        <w:ind w:left="1440"/>
        <w:jc w:val="both"/>
        <w:rPr>
          <w:rFonts w:eastAsia="Times New Roman" w:cs="Arial"/>
        </w:rPr>
      </w:pPr>
      <w:proofErr w:type="gramStart"/>
      <w:r w:rsidRPr="002365BE">
        <w:rPr>
          <w:rFonts w:eastAsia="Times New Roman" w:cs="Arial"/>
        </w:rPr>
        <w:t>Šumovi – uzroci i raspodele.</w:t>
      </w:r>
      <w:proofErr w:type="gramEnd"/>
      <w:r w:rsidRPr="002365BE">
        <w:rPr>
          <w:rFonts w:eastAsia="Times New Roman" w:cs="Arial"/>
        </w:rPr>
        <w:t xml:space="preserve"> </w:t>
      </w:r>
      <w:proofErr w:type="gramStart"/>
      <w:r w:rsidRPr="002365BE">
        <w:rPr>
          <w:rFonts w:eastAsia="Times New Roman" w:cs="Arial"/>
        </w:rPr>
        <w:t>Karakteristični šumovi (artefakti) u medicinskim slikama.</w:t>
      </w:r>
      <w:proofErr w:type="gramEnd"/>
      <w:r w:rsidRPr="002365BE">
        <w:rPr>
          <w:rFonts w:eastAsia="Times New Roman" w:cs="Arial"/>
        </w:rPr>
        <w:t xml:space="preserve"> </w:t>
      </w:r>
      <w:proofErr w:type="gramStart"/>
      <w:r w:rsidRPr="002365BE">
        <w:rPr>
          <w:rFonts w:eastAsia="Times New Roman" w:cs="Arial"/>
        </w:rPr>
        <w:t>Količina informacija i Šenonov kapacitet.</w:t>
      </w:r>
      <w:proofErr w:type="gramEnd"/>
      <w:r w:rsidRPr="002365BE">
        <w:rPr>
          <w:rFonts w:eastAsia="Times New Roman" w:cs="Arial"/>
        </w:rPr>
        <w:t xml:space="preserve"> </w:t>
      </w:r>
      <w:proofErr w:type="gramStart"/>
      <w:r w:rsidRPr="002365BE">
        <w:rPr>
          <w:rFonts w:eastAsia="Times New Roman" w:cs="Arial"/>
        </w:rPr>
        <w:t>Osnove eliminacije šumova filtriranjem – u osnovnom i u transformacionom domenu.</w:t>
      </w:r>
      <w:proofErr w:type="gramEnd"/>
      <w:r w:rsidRPr="002365BE">
        <w:rPr>
          <w:rFonts w:eastAsia="Times New Roman" w:cs="Arial"/>
        </w:rPr>
        <w:t xml:space="preserve"> Filtriranje u prostornom domenu: transformacije nivoa sivog, ekvalizacija histograma, NF maske, medijan filtriranje, usrednjavanje. Filtriranje u transformacionom domenu: NF (Butervortov i Gausov) i VF filtri. </w:t>
      </w:r>
      <w:proofErr w:type="gramStart"/>
      <w:r w:rsidRPr="002365BE">
        <w:rPr>
          <w:rFonts w:eastAsia="Times New Roman" w:cs="Arial"/>
        </w:rPr>
        <w:t>Minimizacija srednje kvadratne greške.</w:t>
      </w:r>
      <w:proofErr w:type="gramEnd"/>
      <w:r w:rsidRPr="002365BE">
        <w:rPr>
          <w:rFonts w:eastAsia="Times New Roman" w:cs="Arial"/>
        </w:rPr>
        <w:t xml:space="preserve">  </w:t>
      </w:r>
    </w:p>
    <w:p w:rsidR="002365BE" w:rsidRPr="002365BE" w:rsidRDefault="002365BE" w:rsidP="002365BE">
      <w:pPr>
        <w:pStyle w:val="ListParagraph"/>
        <w:jc w:val="both"/>
        <w:rPr>
          <w:rFonts w:eastAsia="Times New Roman" w:cs="Arial"/>
        </w:rPr>
      </w:pPr>
    </w:p>
    <w:p w:rsidR="002365BE" w:rsidRDefault="002365BE" w:rsidP="002365BE">
      <w:pPr>
        <w:pStyle w:val="ListParagraph"/>
        <w:ind w:left="144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2365BE">
        <w:rPr>
          <w:rFonts w:eastAsia="Times New Roman" w:cs="Arial"/>
        </w:rPr>
        <w:t>Detekcija tačaka, linija i ivica.</w:t>
      </w:r>
      <w:proofErr w:type="gramEnd"/>
      <w:r w:rsidRPr="002365BE">
        <w:rPr>
          <w:rFonts w:eastAsia="Times New Roman" w:cs="Arial"/>
        </w:rPr>
        <w:t xml:space="preserve"> </w:t>
      </w:r>
      <w:proofErr w:type="gramStart"/>
      <w:r w:rsidRPr="002365BE">
        <w:rPr>
          <w:rFonts w:eastAsia="Times New Roman" w:cs="Arial"/>
        </w:rPr>
        <w:t>Segmentacija prema određenoj karakteristici.</w:t>
      </w:r>
      <w:proofErr w:type="gramEnd"/>
      <w:r w:rsidRPr="002365BE">
        <w:rPr>
          <w:rFonts w:eastAsia="Times New Roman" w:cs="Arial"/>
        </w:rPr>
        <w:t xml:space="preserve"> Prepoznavanje oblika zasnovano </w:t>
      </w:r>
      <w:proofErr w:type="gramStart"/>
      <w:r w:rsidRPr="002365BE">
        <w:rPr>
          <w:rFonts w:eastAsia="Times New Roman" w:cs="Arial"/>
        </w:rPr>
        <w:t>na</w:t>
      </w:r>
      <w:proofErr w:type="gramEnd"/>
      <w:r w:rsidRPr="002365BE">
        <w:rPr>
          <w:rFonts w:eastAsia="Times New Roman" w:cs="Arial"/>
        </w:rPr>
        <w:t xml:space="preserve"> uparivanju – metoda minimalnih kvadrata i metoda korelacije i na statistilkim metodima - Bajesovog klasifikator</w:t>
      </w:r>
      <w:r w:rsidRPr="00B3215F">
        <w:rPr>
          <w:rFonts w:ascii="Arial" w:eastAsia="Times New Roman" w:hAnsi="Arial" w:cs="Arial"/>
          <w:sz w:val="24"/>
          <w:szCs w:val="24"/>
        </w:rPr>
        <w:t xml:space="preserve">. </w:t>
      </w:r>
    </w:p>
    <w:p w:rsidR="001677EC" w:rsidRDefault="001677EC" w:rsidP="001677EC">
      <w:pPr>
        <w:pStyle w:val="ListParagraph"/>
        <w:ind w:left="1440"/>
        <w:jc w:val="both"/>
        <w:rPr>
          <w:rFonts w:eastAsia="Times New Roman" w:cs="Arial"/>
        </w:rPr>
      </w:pPr>
    </w:p>
    <w:p w:rsidR="001677EC" w:rsidRPr="001677EC" w:rsidRDefault="001677EC" w:rsidP="001677EC">
      <w:pPr>
        <w:pStyle w:val="ListParagraph"/>
        <w:ind w:left="1440"/>
        <w:jc w:val="both"/>
        <w:rPr>
          <w:rFonts w:eastAsia="Times New Roman" w:cs="Arial"/>
        </w:rPr>
      </w:pPr>
      <w:r w:rsidRPr="001677EC">
        <w:rPr>
          <w:rFonts w:eastAsia="Times New Roman" w:cs="Arial"/>
        </w:rPr>
        <w:t xml:space="preserve">Entropija i metode komprimovanja podataka, </w:t>
      </w:r>
      <w:proofErr w:type="gramStart"/>
      <w:r w:rsidRPr="001677EC">
        <w:rPr>
          <w:rFonts w:eastAsia="Times New Roman" w:cs="Arial"/>
        </w:rPr>
        <w:t>sa</w:t>
      </w:r>
      <w:proofErr w:type="gramEnd"/>
      <w:r w:rsidRPr="001677EC">
        <w:rPr>
          <w:rFonts w:eastAsia="Times New Roman" w:cs="Arial"/>
        </w:rPr>
        <w:t xml:space="preserve"> i bez oštećenja informacionog sadržaja (MP, JPEG, MPEG). </w:t>
      </w:r>
      <w:proofErr w:type="gramStart"/>
      <w:r w:rsidRPr="001677EC">
        <w:rPr>
          <w:rFonts w:eastAsia="Times New Roman" w:cs="Arial"/>
        </w:rPr>
        <w:t>Medicinski standardi (DICOM, PACS).</w:t>
      </w:r>
      <w:proofErr w:type="gramEnd"/>
      <w:r w:rsidRPr="001677EC">
        <w:rPr>
          <w:rFonts w:eastAsia="Times New Roman" w:cs="Arial"/>
        </w:rPr>
        <w:t xml:space="preserve"> </w:t>
      </w:r>
    </w:p>
    <w:p w:rsidR="001677EC" w:rsidRPr="001677EC" w:rsidRDefault="001677EC" w:rsidP="001677EC">
      <w:pPr>
        <w:pStyle w:val="ListParagraph"/>
        <w:jc w:val="both"/>
        <w:rPr>
          <w:rFonts w:eastAsia="Times New Roman" w:cs="Arial"/>
        </w:rPr>
      </w:pPr>
    </w:p>
    <w:p w:rsidR="001677EC" w:rsidRPr="00B3215F" w:rsidRDefault="001677EC" w:rsidP="002365BE">
      <w:pPr>
        <w:pStyle w:val="ListParagraph"/>
        <w:ind w:left="1440"/>
        <w:jc w:val="both"/>
        <w:rPr>
          <w:rFonts w:ascii="Arial" w:eastAsia="Times New Roman" w:hAnsi="Arial" w:cs="Arial"/>
          <w:sz w:val="24"/>
          <w:szCs w:val="24"/>
        </w:rPr>
      </w:pPr>
    </w:p>
    <w:p w:rsidR="001617AE" w:rsidRPr="001617AE" w:rsidRDefault="001617AE" w:rsidP="001617AE">
      <w:pPr>
        <w:pStyle w:val="ListParagraph"/>
        <w:jc w:val="both"/>
        <w:rPr>
          <w:rFonts w:ascii="Calibri" w:eastAsia="Times New Roman" w:hAnsi="Calibri" w:cs="Times New Roman"/>
        </w:rPr>
      </w:pPr>
    </w:p>
    <w:p w:rsidR="005A3114" w:rsidRPr="001661ED" w:rsidRDefault="005A3114" w:rsidP="001661ED">
      <w:pPr>
        <w:pStyle w:val="ListParagraph"/>
        <w:ind w:left="1440"/>
        <w:jc w:val="both"/>
        <w:rPr>
          <w:rFonts w:ascii="Calibri" w:eastAsia="Times New Roman" w:hAnsi="Calibri" w:cs="Times New Roman"/>
          <w:lang w:val="sr-Cyrl-CS"/>
        </w:rPr>
      </w:pPr>
    </w:p>
    <w:p w:rsidR="00F80E39" w:rsidRPr="004C5CDA" w:rsidRDefault="003B7E22" w:rsidP="00F80E39">
      <w:pPr>
        <w:pStyle w:val="ListParagraph"/>
        <w:numPr>
          <w:ilvl w:val="0"/>
          <w:numId w:val="2"/>
        </w:numPr>
        <w:rPr>
          <w:b/>
        </w:rPr>
      </w:pPr>
      <w:r w:rsidRPr="004C5CDA">
        <w:rPr>
          <w:b/>
        </w:rPr>
        <w:t>Laserska mikromanipulacija</w:t>
      </w:r>
      <w:r w:rsidR="00F80E39" w:rsidRPr="004C5CDA">
        <w:rPr>
          <w:b/>
        </w:rPr>
        <w:t xml:space="preserve"> </w:t>
      </w:r>
      <w:r w:rsidR="00233355">
        <w:rPr>
          <w:b/>
        </w:rPr>
        <w:t xml:space="preserve">u </w:t>
      </w:r>
      <w:r w:rsidR="00A52F50">
        <w:rPr>
          <w:b/>
        </w:rPr>
        <w:t>medicini</w:t>
      </w:r>
      <w:r w:rsidR="00233355">
        <w:rPr>
          <w:b/>
        </w:rPr>
        <w:t xml:space="preserve"> i biologiji</w:t>
      </w:r>
      <w:r w:rsidR="00670177">
        <w:rPr>
          <w:b/>
        </w:rPr>
        <w:t xml:space="preserve"> </w:t>
      </w:r>
      <w:r w:rsidR="0082719D" w:rsidRPr="0082719D">
        <w:t xml:space="preserve">(Dejan </w:t>
      </w:r>
      <w:r w:rsidR="00535A20">
        <w:t>Raković</w:t>
      </w:r>
      <w:r w:rsidR="0082719D" w:rsidRPr="0082719D">
        <w:t>)</w:t>
      </w:r>
    </w:p>
    <w:p w:rsidR="00935482" w:rsidRDefault="00D3005E" w:rsidP="00D42BE0">
      <w:pPr>
        <w:pStyle w:val="ListParagraph"/>
        <w:spacing w:line="360" w:lineRule="auto"/>
        <w:ind w:left="1440"/>
        <w:jc w:val="both"/>
      </w:pPr>
      <w:r>
        <w:t xml:space="preserve">Sile laserske svetlosti </w:t>
      </w:r>
      <w:proofErr w:type="gramStart"/>
      <w:r>
        <w:t>na</w:t>
      </w:r>
      <w:proofErr w:type="gramEnd"/>
      <w:r>
        <w:t xml:space="preserve"> neutralne čestice. </w:t>
      </w:r>
      <w:proofErr w:type="gramStart"/>
      <w:r>
        <w:t>Sila pritiska.</w:t>
      </w:r>
      <w:proofErr w:type="gramEnd"/>
      <w:r>
        <w:t xml:space="preserve"> </w:t>
      </w:r>
      <w:r w:rsidR="00DB74F8">
        <w:t xml:space="preserve">Gradijentne sile lasera </w:t>
      </w:r>
      <w:proofErr w:type="gramStart"/>
      <w:r w:rsidR="00DB74F8">
        <w:t>na</w:t>
      </w:r>
      <w:proofErr w:type="gramEnd"/>
      <w:r w:rsidR="00DB74F8">
        <w:t xml:space="preserve"> atome. </w:t>
      </w:r>
      <w:proofErr w:type="gramStart"/>
      <w:r w:rsidR="00F80E39">
        <w:t>Princip pinceta pomoću laser</w:t>
      </w:r>
      <w:r w:rsidR="008E0EF8">
        <w:t>a.</w:t>
      </w:r>
      <w:proofErr w:type="gramEnd"/>
      <w:r w:rsidR="008E0EF8">
        <w:t xml:space="preserve"> </w:t>
      </w:r>
      <w:proofErr w:type="gramStart"/>
      <w:r w:rsidR="008E0EF8">
        <w:t>Optičko trapovanje Gausovim i</w:t>
      </w:r>
      <w:r w:rsidR="00F80E39">
        <w:t xml:space="preserve"> ne-Gausovim snopovima.</w:t>
      </w:r>
      <w:proofErr w:type="gramEnd"/>
      <w:r w:rsidR="00F80E39">
        <w:t xml:space="preserve"> </w:t>
      </w:r>
      <w:proofErr w:type="gramStart"/>
      <w:r w:rsidR="00F80E39">
        <w:t>Hologr</w:t>
      </w:r>
      <w:r w:rsidR="005A18C5">
        <w:t>afske optičke pincete.</w:t>
      </w:r>
      <w:proofErr w:type="gramEnd"/>
      <w:r w:rsidR="005A18C5">
        <w:t xml:space="preserve"> P</w:t>
      </w:r>
      <w:r w:rsidR="00F80E39">
        <w:t xml:space="preserve">rimene: manipulacije </w:t>
      </w:r>
      <w:proofErr w:type="gramStart"/>
      <w:r w:rsidR="00F80E39">
        <w:t>sa</w:t>
      </w:r>
      <w:proofErr w:type="gramEnd"/>
      <w:r w:rsidR="00F80E39">
        <w:t xml:space="preserve"> DNK molekulima, molekularni motor, protein-protein interakcije</w:t>
      </w:r>
      <w:r w:rsidR="00BD7AEB">
        <w:t xml:space="preserve">. </w:t>
      </w:r>
      <w:proofErr w:type="gramStart"/>
      <w:r w:rsidR="00BD7AEB">
        <w:t>Laserke manipulacije u biologiji biljaka.</w:t>
      </w:r>
      <w:proofErr w:type="gramEnd"/>
      <w:r w:rsidR="00BD7AEB">
        <w:t xml:space="preserve"> </w:t>
      </w:r>
      <w:proofErr w:type="gramStart"/>
      <w:r w:rsidR="00BD7AEB">
        <w:t>Manipulacije u reproduktivnoj medicine.</w:t>
      </w:r>
      <w:proofErr w:type="gramEnd"/>
      <w:r w:rsidR="00D36A17">
        <w:t xml:space="preserve"> </w:t>
      </w:r>
      <w:r w:rsidR="00D36A17" w:rsidRPr="00271002">
        <w:t>Interakcija ult</w:t>
      </w:r>
      <w:r w:rsidR="00303717">
        <w:t xml:space="preserve">rakratkih laserskih impulsa </w:t>
      </w:r>
      <w:proofErr w:type="gramStart"/>
      <w:r w:rsidR="00303717">
        <w:t>sa</w:t>
      </w:r>
      <w:proofErr w:type="gramEnd"/>
      <w:r w:rsidR="00303717">
        <w:t xml:space="preserve"> ć</w:t>
      </w:r>
      <w:r w:rsidR="00D36A17" w:rsidRPr="00271002">
        <w:t>elijskom membranom.</w:t>
      </w:r>
      <w:r w:rsidR="00824185" w:rsidRPr="00271002">
        <w:t xml:space="preserve"> Hirurgija na nivou ćelije – </w:t>
      </w:r>
      <w:proofErr w:type="gramStart"/>
      <w:r w:rsidR="00824185" w:rsidRPr="00271002">
        <w:t>nano(</w:t>
      </w:r>
      <w:proofErr w:type="gramEnd"/>
      <w:r w:rsidR="00824185" w:rsidRPr="00271002">
        <w:t>cell)surgery</w:t>
      </w:r>
    </w:p>
    <w:p w:rsidR="005A18C5" w:rsidRDefault="005A18C5" w:rsidP="00D42BE0">
      <w:pPr>
        <w:pStyle w:val="ListParagraph"/>
        <w:spacing w:line="360" w:lineRule="auto"/>
        <w:ind w:left="1440"/>
        <w:jc w:val="both"/>
      </w:pPr>
      <w:proofErr w:type="gramStart"/>
      <w:r>
        <w:t>Laboratorijske vežbe</w:t>
      </w:r>
      <w:r w:rsidR="00FD7B99">
        <w:t>.</w:t>
      </w:r>
      <w:proofErr w:type="gramEnd"/>
    </w:p>
    <w:p w:rsidR="00FD7B99" w:rsidRDefault="00FD7B99" w:rsidP="00D42BE0">
      <w:pPr>
        <w:pStyle w:val="ListParagraph"/>
        <w:spacing w:line="360" w:lineRule="auto"/>
        <w:ind w:left="1440"/>
        <w:jc w:val="both"/>
      </w:pPr>
    </w:p>
    <w:p w:rsidR="00387BE2" w:rsidRPr="00387BE2" w:rsidRDefault="00C03AC9" w:rsidP="00387BE2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</w:rPr>
      </w:pPr>
      <w:r>
        <w:rPr>
          <w:b/>
        </w:rPr>
        <w:t>Optičke strukture u prirodi i b</w:t>
      </w:r>
      <w:r w:rsidR="00935482" w:rsidRPr="00387BE2">
        <w:rPr>
          <w:b/>
        </w:rPr>
        <w:t>iomimetika</w:t>
      </w:r>
      <w:r w:rsidR="00F80E39">
        <w:t xml:space="preserve"> </w:t>
      </w:r>
      <w:r w:rsidR="00670177">
        <w:t>(Dejan Pantelić)</w:t>
      </w:r>
    </w:p>
    <w:p w:rsidR="00387BE2" w:rsidRDefault="00387BE2" w:rsidP="00D42B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ind w:left="1440" w:hanging="360"/>
        <w:jc w:val="both"/>
      </w:pPr>
      <w:r>
        <w:rPr>
          <w:rFonts w:eastAsia="Times New Roman" w:cs="Courier New"/>
          <w:color w:val="000000"/>
        </w:rPr>
        <w:tab/>
      </w:r>
      <w:proofErr w:type="gramStart"/>
      <w:r w:rsidRPr="00387BE2">
        <w:rPr>
          <w:rFonts w:eastAsia="Times New Roman" w:cs="Courier New"/>
          <w:color w:val="000000"/>
        </w:rPr>
        <w:t>Mikro i nano</w:t>
      </w:r>
      <w:r w:rsidR="009E39E9">
        <w:rPr>
          <w:rFonts w:eastAsia="Times New Roman" w:cs="Courier New"/>
          <w:color w:val="000000"/>
        </w:rPr>
        <w:t>strukture u bioloskim sistemima.</w:t>
      </w:r>
      <w:proofErr w:type="gramEnd"/>
      <w:r w:rsidRPr="00387BE2">
        <w:rPr>
          <w:rFonts w:eastAsia="Times New Roman" w:cs="Courier New"/>
          <w:color w:val="000000"/>
        </w:rPr>
        <w:t xml:space="preserve"> Mikro i nanostrukture insekata; Superhidrofobnost nanostrukturnih povrsina (</w:t>
      </w:r>
      <w:proofErr w:type="gramStart"/>
      <w:r w:rsidRPr="00387BE2">
        <w:rPr>
          <w:rFonts w:eastAsia="Times New Roman" w:cs="Courier New"/>
          <w:color w:val="000000"/>
        </w:rPr>
        <w:t>na</w:t>
      </w:r>
      <w:proofErr w:type="gramEnd"/>
      <w:r w:rsidRPr="00387BE2">
        <w:rPr>
          <w:rFonts w:eastAsia="Times New Roman" w:cs="Courier New"/>
          <w:color w:val="000000"/>
        </w:rPr>
        <w:t xml:space="preserve"> primeru biolosk</w:t>
      </w:r>
      <w:r w:rsidR="009E39E9">
        <w:rPr>
          <w:rFonts w:eastAsia="Times New Roman" w:cs="Courier New"/>
          <w:color w:val="000000"/>
        </w:rPr>
        <w:t>ih povrsina biljaka i insekata).</w:t>
      </w:r>
      <w:r w:rsidRPr="00387BE2">
        <w:rPr>
          <w:rFonts w:eastAsia="Times New Roman" w:cs="Courier New"/>
          <w:color w:val="000000"/>
        </w:rPr>
        <w:t xml:space="preserve"> Antirefleksione osobine nanostrukturnih povrsina (</w:t>
      </w:r>
      <w:proofErr w:type="gramStart"/>
      <w:r w:rsidRPr="00387BE2">
        <w:rPr>
          <w:rFonts w:eastAsia="Times New Roman" w:cs="Courier New"/>
          <w:color w:val="000000"/>
        </w:rPr>
        <w:t>na</w:t>
      </w:r>
      <w:proofErr w:type="gramEnd"/>
      <w:r w:rsidR="009E39E9">
        <w:rPr>
          <w:rFonts w:eastAsia="Times New Roman" w:cs="Courier New"/>
          <w:color w:val="000000"/>
        </w:rPr>
        <w:t xml:space="preserve"> primeru slozenog oka insekata).</w:t>
      </w:r>
      <w:r w:rsidRPr="00387BE2">
        <w:rPr>
          <w:rFonts w:eastAsia="Times New Roman" w:cs="Courier New"/>
          <w:color w:val="000000"/>
        </w:rPr>
        <w:t xml:space="preserve"> Opticke osobine slozenog </w:t>
      </w:r>
      <w:proofErr w:type="gramStart"/>
      <w:r w:rsidRPr="00387BE2">
        <w:rPr>
          <w:rFonts w:eastAsia="Times New Roman" w:cs="Courier New"/>
          <w:color w:val="000000"/>
        </w:rPr>
        <w:t>oka</w:t>
      </w:r>
      <w:proofErr w:type="gramEnd"/>
      <w:r w:rsidRPr="00387BE2">
        <w:rPr>
          <w:rFonts w:eastAsia="Times New Roman" w:cs="Courier New"/>
          <w:color w:val="000000"/>
        </w:rPr>
        <w:t xml:space="preserve"> i</w:t>
      </w:r>
      <w:r w:rsidR="009E39E9">
        <w:rPr>
          <w:rFonts w:eastAsia="Times New Roman" w:cs="Courier New"/>
          <w:color w:val="000000"/>
        </w:rPr>
        <w:t>nsekata i mimetika slozenog oka.</w:t>
      </w:r>
      <w:r w:rsidRPr="00387BE2">
        <w:rPr>
          <w:rFonts w:eastAsia="Times New Roman" w:cs="Courier New"/>
          <w:color w:val="000000"/>
        </w:rPr>
        <w:t xml:space="preserve"> Fotonske struktu</w:t>
      </w:r>
      <w:r w:rsidR="009E39E9">
        <w:rPr>
          <w:rFonts w:eastAsia="Times New Roman" w:cs="Courier New"/>
          <w:color w:val="000000"/>
        </w:rPr>
        <w:t xml:space="preserve">re </w:t>
      </w:r>
      <w:proofErr w:type="gramStart"/>
      <w:r w:rsidR="009E39E9">
        <w:rPr>
          <w:rFonts w:eastAsia="Times New Roman" w:cs="Courier New"/>
          <w:color w:val="000000"/>
        </w:rPr>
        <w:t>na</w:t>
      </w:r>
      <w:proofErr w:type="gramEnd"/>
      <w:r w:rsidR="009E39E9">
        <w:rPr>
          <w:rFonts w:eastAsia="Times New Roman" w:cs="Courier New"/>
          <w:color w:val="000000"/>
        </w:rPr>
        <w:t xml:space="preserve"> krilima i oklopu insekata.</w:t>
      </w:r>
      <w:r w:rsidRPr="00387BE2">
        <w:rPr>
          <w:rFonts w:eastAsia="Times New Roman" w:cs="Courier New"/>
          <w:color w:val="000000"/>
        </w:rPr>
        <w:t xml:space="preserve"> Litografske tehnike generisanja mikro i nanostrukturnih slojeva i povrsina (direct laser writing, holografska litografija, e-beam litografija, kontaktno kopiranje, imprinting I embossing</w:t>
      </w:r>
      <w:proofErr w:type="gramStart"/>
      <w:r w:rsidRPr="00387BE2">
        <w:rPr>
          <w:rFonts w:eastAsia="Times New Roman" w:cs="Courier New"/>
          <w:color w:val="000000"/>
        </w:rPr>
        <w:t>,...</w:t>
      </w:r>
      <w:proofErr w:type="gramEnd"/>
      <w:r w:rsidRPr="00387BE2">
        <w:rPr>
          <w:rFonts w:eastAsia="Times New Roman" w:cs="Courier New"/>
          <w:color w:val="000000"/>
        </w:rPr>
        <w:t>)</w:t>
      </w:r>
      <w:r w:rsidR="00D36A17">
        <w:rPr>
          <w:rFonts w:eastAsia="Times New Roman" w:cs="Courier New"/>
          <w:color w:val="000000"/>
        </w:rPr>
        <w:t xml:space="preserve">. </w:t>
      </w:r>
      <w:r w:rsidR="00D36A17" w:rsidRPr="00271002">
        <w:rPr>
          <w:rFonts w:eastAsia="Times New Roman" w:cs="Courier New"/>
          <w:color w:val="000000"/>
        </w:rPr>
        <w:t>Refleksiono oko</w:t>
      </w:r>
    </w:p>
    <w:p w:rsidR="00677274" w:rsidRPr="00677274" w:rsidRDefault="00670177" w:rsidP="00A51772">
      <w:pPr>
        <w:pStyle w:val="ListParagraph"/>
        <w:numPr>
          <w:ilvl w:val="0"/>
          <w:numId w:val="2"/>
        </w:numPr>
        <w:rPr>
          <w:b/>
          <w:sz w:val="24"/>
          <w:szCs w:val="24"/>
          <w:lang w:val="en-GB"/>
        </w:rPr>
      </w:pPr>
      <w:r>
        <w:rPr>
          <w:b/>
        </w:rPr>
        <w:t>Nanobio</w:t>
      </w:r>
      <w:r w:rsidR="005A18C5" w:rsidRPr="00A51772">
        <w:rPr>
          <w:b/>
        </w:rPr>
        <w:t>foto</w:t>
      </w:r>
      <w:r>
        <w:rPr>
          <w:b/>
        </w:rPr>
        <w:t>nika</w:t>
      </w:r>
      <w:r w:rsidR="00BD5EF6">
        <w:rPr>
          <w:b/>
        </w:rPr>
        <w:t xml:space="preserve"> </w:t>
      </w:r>
      <w:r w:rsidR="00BD5EF6" w:rsidRPr="00670177">
        <w:t>(Zoran Jakšić)</w:t>
      </w:r>
      <w:r w:rsidR="00A51772">
        <w:t xml:space="preserve"> </w:t>
      </w:r>
    </w:p>
    <w:p w:rsidR="00670177" w:rsidRDefault="00670177" w:rsidP="00670177">
      <w:pPr>
        <w:pStyle w:val="ListParagraph"/>
        <w:ind w:left="1440"/>
        <w:jc w:val="both"/>
        <w:rPr>
          <w:sz w:val="24"/>
          <w:szCs w:val="24"/>
        </w:rPr>
      </w:pPr>
      <w:proofErr w:type="gramStart"/>
      <w:r w:rsidRPr="00670177">
        <w:rPr>
          <w:sz w:val="24"/>
          <w:szCs w:val="24"/>
        </w:rPr>
        <w:t>Osnove elektromagnetske podtalasne optike.</w:t>
      </w:r>
      <w:proofErr w:type="gramEnd"/>
      <w:r w:rsidRPr="00670177">
        <w:rPr>
          <w:sz w:val="24"/>
          <w:szCs w:val="24"/>
        </w:rPr>
        <w:t xml:space="preserve"> Gradivni blokovi za nanofotoniku: nanočestice, kvantno konfinirani materijali, nanokompoziti. </w:t>
      </w:r>
      <w:proofErr w:type="gramStart"/>
      <w:r w:rsidRPr="00670177">
        <w:rPr>
          <w:sz w:val="24"/>
          <w:szCs w:val="24"/>
        </w:rPr>
        <w:t>1D, 2D i 3D fotonski kristali.</w:t>
      </w:r>
      <w:proofErr w:type="gramEnd"/>
      <w:r w:rsidRPr="00670177">
        <w:rPr>
          <w:sz w:val="24"/>
          <w:szCs w:val="24"/>
        </w:rPr>
        <w:t xml:space="preserve"> </w:t>
      </w:r>
      <w:proofErr w:type="gramStart"/>
      <w:r w:rsidRPr="00670177">
        <w:rPr>
          <w:sz w:val="24"/>
          <w:szCs w:val="24"/>
        </w:rPr>
        <w:t>Površinski plazmoni polaritoni (SPP) i nanoplazmonika, lokalizovani i propagirajući SPP. Podtalasni plazmonski kristali i metamaterijali.</w:t>
      </w:r>
      <w:proofErr w:type="gramEnd"/>
      <w:r w:rsidRPr="00670177">
        <w:rPr>
          <w:sz w:val="24"/>
          <w:szCs w:val="24"/>
        </w:rPr>
        <w:t xml:space="preserve"> </w:t>
      </w:r>
      <w:proofErr w:type="gramStart"/>
      <w:r w:rsidRPr="00670177">
        <w:rPr>
          <w:sz w:val="24"/>
          <w:szCs w:val="24"/>
        </w:rPr>
        <w:t>Rezonantne nanoantene.</w:t>
      </w:r>
      <w:proofErr w:type="gramEnd"/>
      <w:r w:rsidRPr="00670177">
        <w:rPr>
          <w:sz w:val="24"/>
          <w:szCs w:val="24"/>
        </w:rPr>
        <w:t xml:space="preserve"> Matrice nanoapertura </w:t>
      </w:r>
      <w:proofErr w:type="gramStart"/>
      <w:r w:rsidRPr="00670177">
        <w:rPr>
          <w:sz w:val="24"/>
          <w:szCs w:val="24"/>
        </w:rPr>
        <w:t>sa</w:t>
      </w:r>
      <w:proofErr w:type="gramEnd"/>
      <w:r w:rsidRPr="00670177">
        <w:rPr>
          <w:sz w:val="24"/>
          <w:szCs w:val="24"/>
        </w:rPr>
        <w:t xml:space="preserve"> prekomernom optičkom transmisijom (EOT). </w:t>
      </w:r>
      <w:proofErr w:type="gramStart"/>
      <w:r w:rsidRPr="00670177">
        <w:rPr>
          <w:sz w:val="24"/>
          <w:szCs w:val="24"/>
        </w:rPr>
        <w:t>Transformaciona optika, superkoncentratori, superapsorberi, hipersočiva.</w:t>
      </w:r>
      <w:proofErr w:type="gramEnd"/>
      <w:r w:rsidRPr="00670177">
        <w:rPr>
          <w:sz w:val="24"/>
          <w:szCs w:val="24"/>
        </w:rPr>
        <w:t xml:space="preserve"> </w:t>
      </w:r>
      <w:proofErr w:type="gramStart"/>
      <w:r w:rsidRPr="00670177">
        <w:rPr>
          <w:sz w:val="24"/>
          <w:szCs w:val="24"/>
        </w:rPr>
        <w:t>Adijabatsko nanofokusiranje optičke energije.</w:t>
      </w:r>
      <w:proofErr w:type="gramEnd"/>
      <w:r w:rsidRPr="00670177">
        <w:rPr>
          <w:sz w:val="24"/>
          <w:szCs w:val="24"/>
        </w:rPr>
        <w:t xml:space="preserve"> Nanofotonski i nanoplazmonski biosenzori; konvencionalni SPR senzori, EOT, metamaterijalni senzori, SERS spektroskopija, senzori </w:t>
      </w:r>
      <w:proofErr w:type="gramStart"/>
      <w:r w:rsidRPr="00670177">
        <w:rPr>
          <w:sz w:val="24"/>
          <w:szCs w:val="24"/>
        </w:rPr>
        <w:t>sa</w:t>
      </w:r>
      <w:proofErr w:type="gramEnd"/>
      <w:r w:rsidRPr="00670177">
        <w:rPr>
          <w:sz w:val="24"/>
          <w:szCs w:val="24"/>
        </w:rPr>
        <w:t xml:space="preserve"> nanoantenama; detekcija pojedinačnih molekula, fluorofori, selektivnost senzora i ligandi, mikro/nanofluidika za nanobiofotoniku. </w:t>
      </w:r>
      <w:proofErr w:type="gramStart"/>
      <w:r w:rsidRPr="00670177">
        <w:rPr>
          <w:sz w:val="24"/>
          <w:szCs w:val="24"/>
        </w:rPr>
        <w:t>Karakterizacija metodama bliskog optičkog polja.</w:t>
      </w:r>
      <w:proofErr w:type="gramEnd"/>
      <w:r w:rsidRPr="00670177">
        <w:rPr>
          <w:sz w:val="24"/>
          <w:szCs w:val="24"/>
        </w:rPr>
        <w:t xml:space="preserve"> Fotobiologija – interakcija </w:t>
      </w:r>
      <w:proofErr w:type="gramStart"/>
      <w:r w:rsidRPr="00670177">
        <w:rPr>
          <w:sz w:val="24"/>
          <w:szCs w:val="24"/>
        </w:rPr>
        <w:t>sa</w:t>
      </w:r>
      <w:proofErr w:type="gramEnd"/>
      <w:r w:rsidRPr="00670177">
        <w:rPr>
          <w:sz w:val="24"/>
          <w:szCs w:val="24"/>
        </w:rPr>
        <w:t xml:space="preserve"> tkivom, fotokataliza, fotosinteza, nanofotonika za ciljanu fototermalnu terapiju tumora, Optička pinceta i manipulacija biološkim česticama. </w:t>
      </w:r>
      <w:proofErr w:type="gramStart"/>
      <w:r w:rsidRPr="00670177">
        <w:rPr>
          <w:sz w:val="24"/>
          <w:szCs w:val="24"/>
        </w:rPr>
        <w:t>Formiranje mikrolikova u biološkom materijalu.</w:t>
      </w:r>
      <w:proofErr w:type="gramEnd"/>
      <w:r w:rsidRPr="00670177">
        <w:rPr>
          <w:sz w:val="24"/>
          <w:szCs w:val="24"/>
        </w:rPr>
        <w:t xml:space="preserve"> </w:t>
      </w:r>
      <w:proofErr w:type="gramStart"/>
      <w:r w:rsidRPr="00670177">
        <w:rPr>
          <w:sz w:val="24"/>
          <w:szCs w:val="24"/>
        </w:rPr>
        <w:t>Nanofotonika za mikronizove u genomici i proteomici.</w:t>
      </w:r>
      <w:proofErr w:type="gramEnd"/>
    </w:p>
    <w:p w:rsidR="005A3114" w:rsidRPr="00670177" w:rsidRDefault="005A3114" w:rsidP="00670177">
      <w:pPr>
        <w:pStyle w:val="ListParagraph"/>
        <w:ind w:left="1440"/>
        <w:jc w:val="both"/>
        <w:rPr>
          <w:sz w:val="24"/>
          <w:szCs w:val="24"/>
        </w:rPr>
      </w:pPr>
    </w:p>
    <w:p w:rsidR="00A51772" w:rsidRPr="00A51772" w:rsidRDefault="00A51772" w:rsidP="00A51772">
      <w:pPr>
        <w:pStyle w:val="ListParagraph"/>
        <w:numPr>
          <w:ilvl w:val="0"/>
          <w:numId w:val="2"/>
        </w:numPr>
        <w:spacing w:after="0"/>
        <w:rPr>
          <w:lang w:val="en-GB"/>
        </w:rPr>
      </w:pPr>
      <w:r w:rsidRPr="00A51772">
        <w:rPr>
          <w:b/>
          <w:sz w:val="24"/>
          <w:szCs w:val="24"/>
          <w:lang w:val="en-GB"/>
        </w:rPr>
        <w:lastRenderedPageBreak/>
        <w:t>Integrisani i fiber optički biosenzori</w:t>
      </w:r>
      <w:r w:rsidRPr="00A51772">
        <w:rPr>
          <w:lang w:val="en-GB"/>
        </w:rPr>
        <w:t xml:space="preserve"> </w:t>
      </w:r>
      <w:r w:rsidR="00586420">
        <w:rPr>
          <w:lang w:val="en-GB"/>
        </w:rPr>
        <w:t>(Ljupčo Hadzievski</w:t>
      </w:r>
      <w:r w:rsidR="001677EC">
        <w:rPr>
          <w:lang w:val="en-GB"/>
        </w:rPr>
        <w:t>, Jovana Petrović</w:t>
      </w:r>
      <w:r w:rsidR="00586420">
        <w:rPr>
          <w:lang w:val="en-GB"/>
        </w:rPr>
        <w:t>)</w:t>
      </w:r>
    </w:p>
    <w:p w:rsidR="00EB1B3A" w:rsidRDefault="00A51772" w:rsidP="00D42BE0">
      <w:pPr>
        <w:spacing w:after="0"/>
        <w:ind w:left="1440"/>
        <w:jc w:val="both"/>
        <w:rPr>
          <w:b/>
          <w:lang w:val="en-GB"/>
        </w:rPr>
      </w:pPr>
      <w:r>
        <w:rPr>
          <w:lang w:val="en-GB"/>
        </w:rPr>
        <w:t xml:space="preserve">Zaokret ka biosenzorima </w:t>
      </w:r>
      <w:proofErr w:type="gramStart"/>
      <w:r>
        <w:rPr>
          <w:lang w:val="en-GB"/>
        </w:rPr>
        <w:t>na</w:t>
      </w:r>
      <w:proofErr w:type="gramEnd"/>
      <w:r>
        <w:rPr>
          <w:lang w:val="en-GB"/>
        </w:rPr>
        <w:t xml:space="preserve"> bazi integrisane i fiber optike, kontekst, motivacija, tehnologija, aktuelne primene, perspektive;</w:t>
      </w:r>
      <w:r w:rsidR="00677274">
        <w:rPr>
          <w:lang w:val="en-GB"/>
        </w:rPr>
        <w:t xml:space="preserve"> </w:t>
      </w:r>
      <w:r>
        <w:rPr>
          <w:lang w:val="en-GB"/>
        </w:rPr>
        <w:t xml:space="preserve">Vrste mernih sistema: merenja snage, faze, spektroskopija, merenja u realnom vremenu (pumpa-proba). </w:t>
      </w:r>
      <w:r w:rsidRPr="00AA6787">
        <w:rPr>
          <w:b/>
          <w:lang w:val="en-GB"/>
        </w:rPr>
        <w:t xml:space="preserve">Komponente </w:t>
      </w:r>
      <w:r>
        <w:rPr>
          <w:b/>
          <w:lang w:val="en-GB"/>
        </w:rPr>
        <w:t xml:space="preserve">optičkih </w:t>
      </w:r>
      <w:r w:rsidRPr="00AA6787">
        <w:rPr>
          <w:b/>
          <w:lang w:val="en-GB"/>
        </w:rPr>
        <w:t>mernih sistema</w:t>
      </w:r>
      <w:r>
        <w:rPr>
          <w:b/>
          <w:lang w:val="en-GB"/>
        </w:rPr>
        <w:t xml:space="preserve">: </w:t>
      </w:r>
      <w:r>
        <w:rPr>
          <w:lang w:val="en-GB"/>
        </w:rPr>
        <w:t>Pregled mernih šema;</w:t>
      </w:r>
      <w:r w:rsidR="00677274">
        <w:rPr>
          <w:lang w:val="en-GB"/>
        </w:rPr>
        <w:t xml:space="preserve"> </w:t>
      </w:r>
      <w:r w:rsidRPr="00AA6787">
        <w:rPr>
          <w:lang w:val="en-GB"/>
        </w:rPr>
        <w:t>Izvori: monohromatski laseri, impulsni laseri, laseri u optičkim vlaknima, izvori bele svetlosti</w:t>
      </w:r>
      <w:r w:rsidR="00677274">
        <w:rPr>
          <w:lang w:val="en-GB"/>
        </w:rPr>
        <w:t xml:space="preserve">. </w:t>
      </w:r>
      <w:r>
        <w:rPr>
          <w:lang w:val="en-GB"/>
        </w:rPr>
        <w:t xml:space="preserve">Detektori: merači snage i faze, </w:t>
      </w:r>
      <w:r w:rsidRPr="00AA6787">
        <w:rPr>
          <w:lang w:val="en-GB"/>
        </w:rPr>
        <w:t>spektrometeri</w:t>
      </w:r>
      <w:r>
        <w:rPr>
          <w:lang w:val="en-GB"/>
        </w:rPr>
        <w:t>;</w:t>
      </w:r>
      <w:r w:rsidR="00677274">
        <w:rPr>
          <w:lang w:val="en-GB"/>
        </w:rPr>
        <w:t xml:space="preserve"> </w:t>
      </w:r>
      <w:r>
        <w:rPr>
          <w:lang w:val="en-GB"/>
        </w:rPr>
        <w:t>Bios</w:t>
      </w:r>
      <w:r w:rsidRPr="00AA6787">
        <w:rPr>
          <w:lang w:val="en-GB"/>
        </w:rPr>
        <w:t>enzori</w:t>
      </w:r>
      <w:r>
        <w:rPr>
          <w:lang w:val="en-GB"/>
        </w:rPr>
        <w:t xml:space="preserve">: </w:t>
      </w:r>
      <w:r w:rsidRPr="00AA6787">
        <w:rPr>
          <w:lang w:val="en-GB"/>
        </w:rPr>
        <w:t xml:space="preserve"> princip</w:t>
      </w:r>
      <w:r>
        <w:rPr>
          <w:lang w:val="en-GB"/>
        </w:rPr>
        <w:t xml:space="preserve"> rada</w:t>
      </w:r>
      <w:r w:rsidRPr="00AA6787">
        <w:rPr>
          <w:lang w:val="en-GB"/>
        </w:rPr>
        <w:t xml:space="preserve"> (evanescentni, plazmonični, </w:t>
      </w:r>
      <w:proofErr w:type="gramStart"/>
      <w:r w:rsidRPr="00AA6787">
        <w:rPr>
          <w:lang w:val="en-GB"/>
        </w:rPr>
        <w:t>sa</w:t>
      </w:r>
      <w:proofErr w:type="gramEnd"/>
      <w:r w:rsidRPr="00AA6787">
        <w:rPr>
          <w:lang w:val="en-GB"/>
        </w:rPr>
        <w:t xml:space="preserve"> mikrokanalima, sa rešetkama…), konfiguracij</w:t>
      </w:r>
      <w:r>
        <w:rPr>
          <w:lang w:val="en-GB"/>
        </w:rPr>
        <w:t>e</w:t>
      </w:r>
      <w:r w:rsidRPr="00AA6787">
        <w:rPr>
          <w:lang w:val="en-GB"/>
        </w:rPr>
        <w:t xml:space="preserve"> (lab-on-chip i fiber-optički), funkcionalizacija senzora</w:t>
      </w:r>
      <w:r>
        <w:rPr>
          <w:lang w:val="en-GB"/>
        </w:rPr>
        <w:t xml:space="preserve">. </w:t>
      </w:r>
      <w:r>
        <w:rPr>
          <w:b/>
          <w:lang w:val="en-GB"/>
        </w:rPr>
        <w:t>Biosenzori i njihove primene:</w:t>
      </w:r>
      <w:r w:rsidR="00677274">
        <w:rPr>
          <w:b/>
          <w:lang w:val="en-GB"/>
        </w:rPr>
        <w:t xml:space="preserve"> </w:t>
      </w:r>
      <w:r w:rsidRPr="00AA6787">
        <w:rPr>
          <w:lang w:val="en-GB"/>
        </w:rPr>
        <w:t xml:space="preserve">Fiber-optički senzori </w:t>
      </w:r>
      <w:proofErr w:type="gramStart"/>
      <w:r w:rsidRPr="00AA6787">
        <w:rPr>
          <w:lang w:val="en-GB"/>
        </w:rPr>
        <w:t>sa</w:t>
      </w:r>
      <w:proofErr w:type="gramEnd"/>
      <w:r w:rsidRPr="00AA6787">
        <w:rPr>
          <w:lang w:val="en-GB"/>
        </w:rPr>
        <w:t xml:space="preserve"> rešetkama</w:t>
      </w:r>
      <w:r>
        <w:rPr>
          <w:lang w:val="en-GB"/>
        </w:rPr>
        <w:t xml:space="preserve">; </w:t>
      </w:r>
      <w:r w:rsidRPr="00AA6787">
        <w:rPr>
          <w:lang w:val="en-GB"/>
        </w:rPr>
        <w:t>Senzori na bazi evanescentnih polja i plazmona</w:t>
      </w:r>
      <w:r>
        <w:rPr>
          <w:lang w:val="en-GB"/>
        </w:rPr>
        <w:t xml:space="preserve">; </w:t>
      </w:r>
      <w:r w:rsidRPr="00AA6787">
        <w:rPr>
          <w:lang w:val="en-GB"/>
        </w:rPr>
        <w:t>Senzori sa mikrokanalima</w:t>
      </w:r>
      <w:r>
        <w:rPr>
          <w:lang w:val="en-GB"/>
        </w:rPr>
        <w:t xml:space="preserve">; Interferometri. </w:t>
      </w:r>
      <w:r w:rsidRPr="0075211D">
        <w:rPr>
          <w:b/>
          <w:lang w:val="en-GB"/>
        </w:rPr>
        <w:t>Teraherzna spektroskopija</w:t>
      </w:r>
      <w:r>
        <w:rPr>
          <w:b/>
          <w:lang w:val="en-GB"/>
        </w:rPr>
        <w:t xml:space="preserve">: </w:t>
      </w:r>
      <w:r>
        <w:rPr>
          <w:lang w:val="en-GB"/>
        </w:rPr>
        <w:t>Generacija i detekcija THz zra</w:t>
      </w:r>
      <w:r>
        <w:rPr>
          <w:lang w:val="sr-Latn-CS"/>
        </w:rPr>
        <w:t>čenja;</w:t>
      </w:r>
      <w:r w:rsidR="00677274">
        <w:rPr>
          <w:lang w:val="sr-Latn-CS"/>
        </w:rPr>
        <w:t xml:space="preserve"> </w:t>
      </w:r>
      <w:r>
        <w:rPr>
          <w:lang w:val="sr-Latn-CS"/>
        </w:rPr>
        <w:t xml:space="preserve">THz spektroskopija bioloških uzoraka u vremenskom domenu; Daljinski senzori (remote sensing). </w:t>
      </w:r>
      <w:r w:rsidRPr="00B41B1D">
        <w:rPr>
          <w:b/>
          <w:lang w:val="sr-Latn-CS"/>
        </w:rPr>
        <w:t xml:space="preserve">Merenja brzih biohemijskih procesa u realnom vremenu: </w:t>
      </w:r>
      <w:r w:rsidRPr="00B41B1D">
        <w:rPr>
          <w:lang w:val="sr-Latn-CS"/>
        </w:rPr>
        <w:t xml:space="preserve">Laseri sa ultra-kratkim impulsima; Merenja biohemijskih reakcija metodom pumpa-proba. </w:t>
      </w:r>
      <w:proofErr w:type="gramStart"/>
      <w:r>
        <w:rPr>
          <w:b/>
          <w:lang w:val="en-GB"/>
        </w:rPr>
        <w:t>Trendovi i bud</w:t>
      </w:r>
      <w:r w:rsidR="005A3114">
        <w:rPr>
          <w:b/>
          <w:lang w:val="en-GB"/>
        </w:rPr>
        <w:t>ući razvoj optičkih biosenzora.</w:t>
      </w:r>
      <w:proofErr w:type="gramEnd"/>
    </w:p>
    <w:p w:rsidR="005A3114" w:rsidRDefault="005A3114" w:rsidP="00D42BE0">
      <w:pPr>
        <w:spacing w:after="0"/>
        <w:ind w:left="1440"/>
        <w:jc w:val="both"/>
        <w:rPr>
          <w:b/>
          <w:lang w:val="en-GB"/>
        </w:rPr>
      </w:pPr>
    </w:p>
    <w:p w:rsidR="00B46E21" w:rsidRPr="00D055C3" w:rsidRDefault="00B46E21" w:rsidP="00B46E21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  <w:lang w:val="en-GB"/>
        </w:rPr>
      </w:pPr>
      <w:r w:rsidRPr="00D055C3">
        <w:rPr>
          <w:b/>
          <w:sz w:val="24"/>
          <w:szCs w:val="24"/>
          <w:lang w:val="en-GB"/>
        </w:rPr>
        <w:t xml:space="preserve">Samoorganizacija i matematičko modeliranje nelinearnih dinamičkih procesa </w:t>
      </w:r>
      <w:r w:rsidRPr="00D055C3">
        <w:rPr>
          <w:sz w:val="24"/>
          <w:szCs w:val="24"/>
          <w:lang w:val="en-GB"/>
        </w:rPr>
        <w:t>(</w:t>
      </w:r>
      <w:r w:rsidRPr="00D055C3">
        <w:t>Ljiljana Kolar-Anić i Željko Čupić)</w:t>
      </w:r>
    </w:p>
    <w:p w:rsidR="00B46E21" w:rsidRDefault="00B46E21" w:rsidP="00B46E21">
      <w:pPr>
        <w:spacing w:after="0"/>
        <w:ind w:left="1440"/>
        <w:jc w:val="both"/>
      </w:pPr>
      <w:r w:rsidRPr="00D055C3">
        <w:t xml:space="preserve">Nelinearni sistemi </w:t>
      </w:r>
      <w:proofErr w:type="gramStart"/>
      <w:r w:rsidRPr="00D055C3">
        <w:t>sa</w:t>
      </w:r>
      <w:proofErr w:type="gramEnd"/>
      <w:r w:rsidRPr="00D055C3">
        <w:t xml:space="preserve"> povratnom spregom u stanjima daleko od termodinamičke ravnoteže. </w:t>
      </w:r>
      <w:proofErr w:type="gramStart"/>
      <w:r w:rsidRPr="00D055C3">
        <w:t>Samoorganizacija.</w:t>
      </w:r>
      <w:proofErr w:type="gramEnd"/>
      <w:r w:rsidRPr="00D055C3">
        <w:t xml:space="preserve"> </w:t>
      </w:r>
      <w:proofErr w:type="gramStart"/>
      <w:r w:rsidRPr="00D055C3">
        <w:t>Dinamička stanja i strukture u zatvorenim i otvorenim sistemima.</w:t>
      </w:r>
      <w:proofErr w:type="gramEnd"/>
      <w:r w:rsidRPr="00D055C3">
        <w:t xml:space="preserve"> </w:t>
      </w:r>
      <w:proofErr w:type="gramStart"/>
      <w:r w:rsidRPr="00D055C3">
        <w:t>Periodična evolucija i nastajanje determinističkog haosa.</w:t>
      </w:r>
      <w:proofErr w:type="gramEnd"/>
      <w:r w:rsidRPr="00D055C3">
        <w:t xml:space="preserve"> </w:t>
      </w:r>
      <w:proofErr w:type="gramStart"/>
      <w:r w:rsidRPr="00D055C3">
        <w:t>Metode za analizu dinamičkih stanja.</w:t>
      </w:r>
      <w:proofErr w:type="gramEnd"/>
      <w:r w:rsidRPr="00D055C3">
        <w:t xml:space="preserve"> </w:t>
      </w:r>
      <w:proofErr w:type="gramStart"/>
      <w:r w:rsidRPr="00D055C3">
        <w:t>Bifurkacije.</w:t>
      </w:r>
      <w:proofErr w:type="gramEnd"/>
      <w:r w:rsidRPr="00D055C3">
        <w:t xml:space="preserve"> </w:t>
      </w:r>
      <w:proofErr w:type="gramStart"/>
      <w:r w:rsidRPr="00D055C3">
        <w:t>Fazni dijagram.</w:t>
      </w:r>
      <w:proofErr w:type="gramEnd"/>
      <w:r w:rsidRPr="00D055C3">
        <w:t xml:space="preserve"> </w:t>
      </w:r>
      <w:proofErr w:type="gramStart"/>
      <w:r w:rsidRPr="00D055C3">
        <w:t>Poenkarov presek.</w:t>
      </w:r>
      <w:proofErr w:type="gramEnd"/>
      <w:r w:rsidRPr="00D055C3">
        <w:t xml:space="preserve"> </w:t>
      </w:r>
      <w:r w:rsidR="00E56420">
        <w:t>Povratne</w:t>
      </w:r>
      <w:r w:rsidRPr="00D055C3">
        <w:t xml:space="preserve"> mape. </w:t>
      </w:r>
      <w:proofErr w:type="gramStart"/>
      <w:r w:rsidRPr="00D055C3">
        <w:t>Ljapunovljevi eksponenti.</w:t>
      </w:r>
      <w:proofErr w:type="gramEnd"/>
      <w:r w:rsidRPr="00D055C3">
        <w:t xml:space="preserve"> </w:t>
      </w:r>
      <w:proofErr w:type="gramStart"/>
      <w:r w:rsidRPr="00D055C3">
        <w:t>Spektar snage.</w:t>
      </w:r>
      <w:proofErr w:type="gramEnd"/>
      <w:r w:rsidRPr="00D055C3">
        <w:t xml:space="preserve"> </w:t>
      </w:r>
      <w:proofErr w:type="gramStart"/>
      <w:r w:rsidRPr="00D055C3">
        <w:t>Primeri samoorganizacije u fizici, hemiji, fizičkoj hemiji, biološkim i ekološkim sistemima, kao i materijalima.</w:t>
      </w:r>
      <w:proofErr w:type="gramEnd"/>
      <w:r w:rsidRPr="00D055C3">
        <w:t xml:space="preserve"> </w:t>
      </w:r>
      <w:proofErr w:type="gramStart"/>
      <w:r w:rsidRPr="00D055C3">
        <w:t>Optičke metode za karaketrizaciju dinamičkih stanja složenih hemijskih i biohemijskih sistema.</w:t>
      </w:r>
      <w:proofErr w:type="gramEnd"/>
      <w:r w:rsidRPr="00D055C3">
        <w:t xml:space="preserve"> </w:t>
      </w:r>
      <w:proofErr w:type="gramStart"/>
      <w:r w:rsidRPr="00D055C3">
        <w:t>Modeliranje i predviđanje dinamičkih stanja složenih reakcionih sistema.</w:t>
      </w:r>
      <w:proofErr w:type="gramEnd"/>
      <w:r w:rsidRPr="00D055C3">
        <w:t xml:space="preserve"> </w:t>
      </w:r>
      <w:proofErr w:type="gramStart"/>
      <w:r w:rsidRPr="00D055C3">
        <w:t>Analiza stehiometrijskih mreža.</w:t>
      </w:r>
      <w:proofErr w:type="gramEnd"/>
      <w:r w:rsidRPr="00D055C3">
        <w:t xml:space="preserve"> </w:t>
      </w:r>
      <w:proofErr w:type="gramStart"/>
      <w:r w:rsidRPr="00D055C3">
        <w:t>Numerička simulacija dinamičkih stanja posmatranih procesa.</w:t>
      </w:r>
      <w:proofErr w:type="gramEnd"/>
    </w:p>
    <w:p w:rsidR="005A3114" w:rsidRPr="00D055C3" w:rsidRDefault="005A3114" w:rsidP="00B46E21">
      <w:pPr>
        <w:spacing w:after="0"/>
        <w:ind w:left="1440"/>
        <w:jc w:val="both"/>
      </w:pPr>
    </w:p>
    <w:p w:rsidR="00B46E21" w:rsidRPr="00D055C3" w:rsidRDefault="00B46E21" w:rsidP="00B46E21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  <w:lang w:val="en-GB"/>
        </w:rPr>
      </w:pPr>
      <w:r w:rsidRPr="00D055C3">
        <w:rPr>
          <w:b/>
          <w:sz w:val="24"/>
          <w:szCs w:val="24"/>
          <w:lang w:val="en-GB"/>
        </w:rPr>
        <w:t>Biofotonka u farmaciji</w:t>
      </w:r>
      <w:r w:rsidRPr="00D055C3">
        <w:rPr>
          <w:sz w:val="24"/>
          <w:szCs w:val="24"/>
          <w:lang w:val="en-GB"/>
        </w:rPr>
        <w:t xml:space="preserve"> (</w:t>
      </w:r>
      <w:r w:rsidRPr="00D055C3">
        <w:t>Vesna Kuntić</w:t>
      </w:r>
      <w:r w:rsidRPr="00D055C3">
        <w:rPr>
          <w:sz w:val="24"/>
          <w:szCs w:val="24"/>
          <w:lang w:val="en-GB"/>
        </w:rPr>
        <w:t>)</w:t>
      </w:r>
    </w:p>
    <w:p w:rsidR="00B46E21" w:rsidRPr="00D055C3" w:rsidRDefault="00B46E21" w:rsidP="00B46E21">
      <w:pPr>
        <w:spacing w:after="0"/>
        <w:ind w:left="1440"/>
        <w:jc w:val="both"/>
      </w:pPr>
      <w:proofErr w:type="gramStart"/>
      <w:r w:rsidRPr="00D055C3">
        <w:t>Pojam leka i proleka.</w:t>
      </w:r>
      <w:proofErr w:type="gramEnd"/>
      <w:r w:rsidRPr="00D055C3">
        <w:t xml:space="preserve"> </w:t>
      </w:r>
      <w:proofErr w:type="gramStart"/>
      <w:r w:rsidRPr="00D055C3">
        <w:t>Receptorski/ćelijski/molekulski nivo mehanizama dejstva lekova.</w:t>
      </w:r>
      <w:proofErr w:type="gramEnd"/>
      <w:r w:rsidRPr="00D055C3">
        <w:t xml:space="preserve"> Ciljna </w:t>
      </w:r>
      <w:proofErr w:type="gramStart"/>
      <w:r w:rsidRPr="00D055C3">
        <w:t>mesta</w:t>
      </w:r>
      <w:proofErr w:type="gramEnd"/>
      <w:r w:rsidRPr="00D055C3">
        <w:t xml:space="preserve"> delovanja lekova. </w:t>
      </w:r>
      <w:proofErr w:type="gramStart"/>
      <w:r w:rsidRPr="00D055C3">
        <w:t>Receptori.</w:t>
      </w:r>
      <w:proofErr w:type="gramEnd"/>
      <w:r w:rsidRPr="00D055C3">
        <w:t xml:space="preserve"> </w:t>
      </w:r>
      <w:proofErr w:type="gramStart"/>
      <w:r w:rsidRPr="00D055C3">
        <w:t>Afinitet.</w:t>
      </w:r>
      <w:proofErr w:type="gramEnd"/>
      <w:r w:rsidRPr="00D055C3">
        <w:t xml:space="preserve"> </w:t>
      </w:r>
      <w:proofErr w:type="gramStart"/>
      <w:r w:rsidRPr="00D055C3">
        <w:t>Efikasnost.</w:t>
      </w:r>
      <w:proofErr w:type="gramEnd"/>
      <w:r w:rsidRPr="00D055C3">
        <w:t xml:space="preserve"> </w:t>
      </w:r>
      <w:proofErr w:type="gramStart"/>
      <w:r w:rsidRPr="00D055C3">
        <w:t>Agonisti, inverzni agonisti, antagonisti.</w:t>
      </w:r>
      <w:proofErr w:type="gramEnd"/>
      <w:r w:rsidRPr="00D055C3">
        <w:t xml:space="preserve"> </w:t>
      </w:r>
      <w:proofErr w:type="gramStart"/>
      <w:r w:rsidRPr="00D055C3">
        <w:t>Kompetitivni, nekompetitivni i ireverzibilni antagonizam.</w:t>
      </w:r>
      <w:proofErr w:type="gramEnd"/>
      <w:r w:rsidRPr="00D055C3">
        <w:t xml:space="preserve"> </w:t>
      </w:r>
      <w:proofErr w:type="gramStart"/>
      <w:r w:rsidRPr="00D055C3">
        <w:t>Analiza strukture i dejstva leka, SAR (Structure-Activity Relationship) i QSAR (Quantitative Structure-Activity Relationship) studije.</w:t>
      </w:r>
      <w:proofErr w:type="gramEnd"/>
      <w:r w:rsidRPr="00D055C3">
        <w:t xml:space="preserve"> </w:t>
      </w:r>
      <w:proofErr w:type="gramStart"/>
      <w:r w:rsidRPr="00D055C3">
        <w:t>Farmakokinetički procesi, ADME (Absorption, Distribution, Metabolism, Elimination) procesi.</w:t>
      </w:r>
      <w:proofErr w:type="gramEnd"/>
      <w:r w:rsidRPr="00D055C3">
        <w:t xml:space="preserve"> </w:t>
      </w:r>
      <w:proofErr w:type="gramStart"/>
      <w:r w:rsidRPr="00D055C3">
        <w:t>Spektroskopske i mikroskopske tehnike u identifikaciji lekova, praćenju njihove bioraspoloživosti i kvantitativnoj analizi.</w:t>
      </w:r>
      <w:proofErr w:type="gramEnd"/>
      <w:r w:rsidRPr="00D055C3">
        <w:t xml:space="preserve"> </w:t>
      </w:r>
      <w:proofErr w:type="gramStart"/>
      <w:r w:rsidRPr="00D055C3">
        <w:t>Fotodinam</w:t>
      </w:r>
      <w:r w:rsidR="008533C6" w:rsidRPr="00D055C3">
        <w:t>ička</w:t>
      </w:r>
      <w:r w:rsidRPr="00D055C3">
        <w:t xml:space="preserve"> terapija, fotosenzitivni lekovi, fotosenzibilizatori.</w:t>
      </w:r>
      <w:proofErr w:type="gramEnd"/>
      <w:r w:rsidRPr="00D055C3">
        <w:t xml:space="preserve"> Primena u kozmetologiji, terapiji kožnih bolesti, bolesti </w:t>
      </w:r>
      <w:proofErr w:type="gramStart"/>
      <w:r w:rsidRPr="00D055C3">
        <w:t>oka</w:t>
      </w:r>
      <w:proofErr w:type="gramEnd"/>
      <w:r w:rsidRPr="00D055C3">
        <w:t xml:space="preserve"> i onkologiji. </w:t>
      </w:r>
      <w:proofErr w:type="gramStart"/>
      <w:r w:rsidRPr="00D055C3">
        <w:t>Farmaceutski oblici lekova.</w:t>
      </w:r>
      <w:proofErr w:type="gramEnd"/>
      <w:r w:rsidRPr="00D055C3">
        <w:t xml:space="preserve"> Savremeni farmaceutski oblici/terapijski sistemi </w:t>
      </w:r>
      <w:proofErr w:type="gramStart"/>
      <w:r w:rsidRPr="00D055C3">
        <w:t>sa</w:t>
      </w:r>
      <w:proofErr w:type="gramEnd"/>
      <w:r w:rsidRPr="00D055C3">
        <w:t xml:space="preserve"> ciljnim oslobađanjem lekovite supstance. Koloidni nosači lekovitih supstanci: liposomi, nanočestice, nanoemulzije i mikroemulzije – karakteristike </w:t>
      </w:r>
      <w:r w:rsidRPr="00D055C3">
        <w:lastRenderedPageBreak/>
        <w:t>i primena. Optičke metode u karakterizaciji nosača lekovitih substanci: fluorescentna korelaciona spektroskopija, FT-infracrvena spektroskopija, polarizaciona mikroskopija.</w:t>
      </w:r>
    </w:p>
    <w:p w:rsidR="00B46E21" w:rsidRPr="00D055C3" w:rsidRDefault="00B46E21" w:rsidP="00B46E21">
      <w:pPr>
        <w:spacing w:after="0"/>
        <w:ind w:left="1440"/>
        <w:jc w:val="both"/>
        <w:rPr>
          <w:sz w:val="12"/>
          <w:szCs w:val="12"/>
        </w:rPr>
      </w:pPr>
    </w:p>
    <w:p w:rsidR="005740E6" w:rsidRPr="00D055C3" w:rsidRDefault="005740E6" w:rsidP="00D055C3">
      <w:pPr>
        <w:pStyle w:val="ListParagraph"/>
        <w:numPr>
          <w:ilvl w:val="0"/>
          <w:numId w:val="2"/>
        </w:numPr>
        <w:spacing w:after="0"/>
        <w:jc w:val="both"/>
      </w:pPr>
      <w:r w:rsidRPr="00D055C3">
        <w:rPr>
          <w:b/>
          <w:sz w:val="24"/>
          <w:szCs w:val="24"/>
          <w:lang w:val="en-GB"/>
        </w:rPr>
        <w:t xml:space="preserve">Biofotonika u medicinskoj mikrobiologiji i laboratorijskoj dijagnostici infektivnih bolesti </w:t>
      </w:r>
      <w:r w:rsidRPr="00D055C3">
        <w:t>(Maja Stanojević)</w:t>
      </w:r>
    </w:p>
    <w:p w:rsidR="00B46E21" w:rsidRDefault="005740E6" w:rsidP="00D055C3">
      <w:pPr>
        <w:spacing w:after="0"/>
        <w:ind w:left="1440"/>
        <w:jc w:val="both"/>
      </w:pPr>
      <w:r w:rsidRPr="00D055C3">
        <w:t>Medicinska mikrobiologija – osnove, vrste mikroorganizama i patogena (virusi, bakterije, protozoe, paraziti, gljivice); Specifičnosti strukturne organizacije mikroorganizama; Bioluminiscencija, fotogeni i hromogeni mikroorganizmi; Patogenost i virulencija; Načini detekcije i karakterizacije mikroorganizama i patogena; Reakcija lančane polimerizacije u laboratorijskoj dijagnostici infektivnih bolesti (PCR, RT-PCR, RTQ-PCR); Tehnike DNK sekvenciranja prve, druge i treće generacije u laboratorijskoj dijagnostici i praćenju infektivnih bolesti; Infracrvena i Ramanska spektroskopija u detekciji i karakterizaciji mikroorganizama; sanitarna mikrobiologija (detekcija patogena u namirnicama i okolini).</w:t>
      </w:r>
    </w:p>
    <w:p w:rsidR="005A3114" w:rsidRDefault="005A3114" w:rsidP="00D055C3">
      <w:pPr>
        <w:spacing w:after="0"/>
        <w:ind w:left="1440"/>
        <w:jc w:val="both"/>
      </w:pPr>
    </w:p>
    <w:p w:rsidR="005A3114" w:rsidRDefault="005A3114" w:rsidP="00D055C3">
      <w:pPr>
        <w:spacing w:after="0"/>
        <w:ind w:left="1440"/>
        <w:jc w:val="both"/>
      </w:pPr>
    </w:p>
    <w:p w:rsidR="00F66BBE" w:rsidRPr="009A268A" w:rsidRDefault="00F66BBE" w:rsidP="009A268A">
      <w:pPr>
        <w:pStyle w:val="PlainText"/>
        <w:numPr>
          <w:ilvl w:val="0"/>
          <w:numId w:val="2"/>
        </w:numPr>
      </w:pPr>
      <w:r w:rsidRPr="009A268A">
        <w:rPr>
          <w:b/>
        </w:rPr>
        <w:t>Fotohemija biomakromolekula</w:t>
      </w:r>
      <w:r w:rsidRPr="009A268A">
        <w:t xml:space="preserve"> (</w:t>
      </w:r>
      <w:r w:rsidR="009A268A" w:rsidRPr="009A268A">
        <w:t xml:space="preserve">Jasmina Dimitrić </w:t>
      </w:r>
      <w:r w:rsidR="00A3014D">
        <w:t>Marković</w:t>
      </w:r>
      <w:r w:rsidR="009A268A" w:rsidRPr="009A268A">
        <w:t>)</w:t>
      </w:r>
      <w:r w:rsidR="009A268A">
        <w:t xml:space="preserve"> </w:t>
      </w:r>
    </w:p>
    <w:p w:rsidR="009A268A" w:rsidRDefault="009A268A" w:rsidP="009A268A">
      <w:pPr>
        <w:spacing w:after="0"/>
        <w:ind w:left="1440"/>
        <w:jc w:val="both"/>
      </w:pPr>
      <w:proofErr w:type="gramStart"/>
      <w:r>
        <w:t>Uvod u fotohemiju.</w:t>
      </w:r>
      <w:proofErr w:type="gramEnd"/>
      <w:r>
        <w:t xml:space="preserve"> </w:t>
      </w:r>
      <w:proofErr w:type="gramStart"/>
      <w:r>
        <w:t>Fotohemijska aktivacija.</w:t>
      </w:r>
      <w:proofErr w:type="gramEnd"/>
      <w:r>
        <w:t xml:space="preserve"> </w:t>
      </w:r>
      <w:proofErr w:type="gramStart"/>
      <w:r>
        <w:t>Fotofizički neradijacioni prelazi, klasično i talasno-mehaničko tumačenje.</w:t>
      </w:r>
      <w:proofErr w:type="gramEnd"/>
      <w:r>
        <w:t xml:space="preserve"> Tipovi neradijacionih prelaza, korelacija brzine i efikasnosti neradijacionih prelaza </w:t>
      </w:r>
      <w:proofErr w:type="gramStart"/>
      <w:r>
        <w:t>sa</w:t>
      </w:r>
      <w:proofErr w:type="gramEnd"/>
      <w:r>
        <w:t xml:space="preserve"> strukturom molekula. </w:t>
      </w:r>
      <w:proofErr w:type="gramStart"/>
      <w:r>
        <w:t>Fotofizički radijacioni prelazi, tipovi fluorescentne emisije, fosforescencija, faktori uticaja, kvantni prinosi.</w:t>
      </w:r>
      <w:proofErr w:type="gramEnd"/>
      <w:r>
        <w:t xml:space="preserve"> </w:t>
      </w:r>
      <w:proofErr w:type="gramStart"/>
      <w:r>
        <w:t>Intermolekulski i intramolekulski fotofizički prenos elektronske energije, mehanizmi, tipovi prenosa energije.</w:t>
      </w:r>
      <w:proofErr w:type="gramEnd"/>
      <w:r>
        <w:t xml:space="preserve"> </w:t>
      </w:r>
      <w:proofErr w:type="gramStart"/>
      <w:r>
        <w:t>Fotohemija važnih biomolekula.</w:t>
      </w:r>
      <w:proofErr w:type="gramEnd"/>
      <w:r>
        <w:t xml:space="preserve"> </w:t>
      </w:r>
      <w:proofErr w:type="gramStart"/>
      <w:r>
        <w:t>Hlorofil, struktura i osnovne spektralne karakteristike, fluorescentni i ne-fluorescentni strukturni oblici Chl u uslovima in vivo.</w:t>
      </w:r>
      <w:proofErr w:type="gramEnd"/>
      <w:r>
        <w:t xml:space="preserve"> </w:t>
      </w:r>
      <w:proofErr w:type="gramStart"/>
      <w:r>
        <w:t>Zakasnela fluorescencija hlorofila.</w:t>
      </w:r>
      <w:proofErr w:type="gramEnd"/>
      <w:r>
        <w:t xml:space="preserve"> Fluorescencija proteina, opšte karakteristike i veza </w:t>
      </w:r>
      <w:proofErr w:type="gramStart"/>
      <w:r>
        <w:t>sa</w:t>
      </w:r>
      <w:proofErr w:type="gramEnd"/>
      <w:r>
        <w:t xml:space="preserve"> strukturom molekula. </w:t>
      </w:r>
      <w:proofErr w:type="gramStart"/>
      <w:r>
        <w:t>Depolarizacija fluorescencije proteina, metode depolarizacije fluorescencije, strukturna ispitivanja proteina korišćenjem metode depolarizacije fluorescencije.</w:t>
      </w:r>
      <w:proofErr w:type="gramEnd"/>
      <w:r>
        <w:t xml:space="preserve"> </w:t>
      </w:r>
      <w:proofErr w:type="gramStart"/>
      <w:r>
        <w:t>Tirozin i triptofan, struktura, osnovne karakteristike fluorescencije, korišćenje fluorescencije tirozina i triptofana u strukturnoj analizi proteina.</w:t>
      </w:r>
      <w:proofErr w:type="gramEnd"/>
      <w:r>
        <w:t xml:space="preserve"> </w:t>
      </w:r>
      <w:proofErr w:type="gramStart"/>
      <w:r>
        <w:t>Prenos energije u proteinima.</w:t>
      </w:r>
      <w:proofErr w:type="gramEnd"/>
      <w:r>
        <w:t xml:space="preserve"> </w:t>
      </w:r>
      <w:proofErr w:type="gramStart"/>
      <w:r>
        <w:t>Fluorescentni proteini.</w:t>
      </w:r>
      <w:proofErr w:type="gramEnd"/>
      <w:r w:rsidR="006310CF">
        <w:t xml:space="preserve"> </w:t>
      </w:r>
      <w:proofErr w:type="gramStart"/>
      <w:r w:rsidR="006310CF">
        <w:t>Fotoindukovane i fotokonvertivne fluorofore</w:t>
      </w:r>
      <w:r w:rsidR="00BF2C0A">
        <w:t>, fotopre</w:t>
      </w:r>
      <w:bookmarkStart w:id="1" w:name="_GoBack"/>
      <w:bookmarkEnd w:id="1"/>
      <w:r w:rsidR="00BF2C0A">
        <w:t>kidački parovi</w:t>
      </w:r>
      <w:r w:rsidR="006310CF">
        <w:t>.</w:t>
      </w:r>
      <w:proofErr w:type="gramEnd"/>
      <w:r w:rsidR="006310CF">
        <w:t xml:space="preserve"> </w:t>
      </w:r>
      <w:proofErr w:type="gramStart"/>
      <w:r>
        <w:t>Fluorescentno obelezavanje DNK.</w:t>
      </w:r>
      <w:proofErr w:type="gramEnd"/>
    </w:p>
    <w:p w:rsidR="005A3114" w:rsidRDefault="005A3114" w:rsidP="009A268A">
      <w:pPr>
        <w:spacing w:after="0"/>
        <w:ind w:left="1440"/>
        <w:jc w:val="both"/>
      </w:pPr>
    </w:p>
    <w:sectPr w:rsidR="005A3114" w:rsidSect="00465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79F9"/>
    <w:multiLevelType w:val="hybridMultilevel"/>
    <w:tmpl w:val="D9289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B0B18"/>
    <w:multiLevelType w:val="hybridMultilevel"/>
    <w:tmpl w:val="BB7866D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8667D"/>
    <w:multiLevelType w:val="hybridMultilevel"/>
    <w:tmpl w:val="1FB48884"/>
    <w:lvl w:ilvl="0" w:tplc="2BF83594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A7E61"/>
    <w:multiLevelType w:val="hybridMultilevel"/>
    <w:tmpl w:val="465A42B0"/>
    <w:lvl w:ilvl="0" w:tplc="E598B9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36AF"/>
    <w:multiLevelType w:val="hybridMultilevel"/>
    <w:tmpl w:val="BAA6F4B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13500"/>
    <w:multiLevelType w:val="hybridMultilevel"/>
    <w:tmpl w:val="6CCC4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E540D"/>
    <w:multiLevelType w:val="hybridMultilevel"/>
    <w:tmpl w:val="96CC797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grammar="clean"/>
  <w:defaultTabStop w:val="720"/>
  <w:characterSpacingControl w:val="doNotCompress"/>
  <w:compat>
    <w:useFELayout/>
  </w:compat>
  <w:rsids>
    <w:rsidRoot w:val="00893FF8"/>
    <w:rsid w:val="00001BC2"/>
    <w:rsid w:val="00004D08"/>
    <w:rsid w:val="0001359F"/>
    <w:rsid w:val="00024B73"/>
    <w:rsid w:val="00030E50"/>
    <w:rsid w:val="00040892"/>
    <w:rsid w:val="0006414F"/>
    <w:rsid w:val="00072A80"/>
    <w:rsid w:val="000968FE"/>
    <w:rsid w:val="000E21D7"/>
    <w:rsid w:val="000E66A1"/>
    <w:rsid w:val="00107A36"/>
    <w:rsid w:val="0012474A"/>
    <w:rsid w:val="00131E52"/>
    <w:rsid w:val="001436D3"/>
    <w:rsid w:val="001617AE"/>
    <w:rsid w:val="001661ED"/>
    <w:rsid w:val="001677EC"/>
    <w:rsid w:val="00167D55"/>
    <w:rsid w:val="00170092"/>
    <w:rsid w:val="00173C12"/>
    <w:rsid w:val="00174DAF"/>
    <w:rsid w:val="00175575"/>
    <w:rsid w:val="0018402A"/>
    <w:rsid w:val="001B0EF2"/>
    <w:rsid w:val="001C1562"/>
    <w:rsid w:val="001D1D4E"/>
    <w:rsid w:val="001D7B47"/>
    <w:rsid w:val="001E2CBF"/>
    <w:rsid w:val="001E584E"/>
    <w:rsid w:val="00210EC6"/>
    <w:rsid w:val="00212F53"/>
    <w:rsid w:val="00216C0F"/>
    <w:rsid w:val="0022253A"/>
    <w:rsid w:val="0022586F"/>
    <w:rsid w:val="00227335"/>
    <w:rsid w:val="00233355"/>
    <w:rsid w:val="002365BE"/>
    <w:rsid w:val="00236A68"/>
    <w:rsid w:val="00264C39"/>
    <w:rsid w:val="00266027"/>
    <w:rsid w:val="00271002"/>
    <w:rsid w:val="002829CA"/>
    <w:rsid w:val="00286D14"/>
    <w:rsid w:val="00293B22"/>
    <w:rsid w:val="002940B4"/>
    <w:rsid w:val="0029597C"/>
    <w:rsid w:val="00303717"/>
    <w:rsid w:val="0030516C"/>
    <w:rsid w:val="00306F4B"/>
    <w:rsid w:val="003108D7"/>
    <w:rsid w:val="00337B8C"/>
    <w:rsid w:val="00341923"/>
    <w:rsid w:val="00387BE2"/>
    <w:rsid w:val="0039634F"/>
    <w:rsid w:val="003A1EAD"/>
    <w:rsid w:val="003A5042"/>
    <w:rsid w:val="003A72B3"/>
    <w:rsid w:val="003B7E22"/>
    <w:rsid w:val="003C03DF"/>
    <w:rsid w:val="003C6E76"/>
    <w:rsid w:val="003D567A"/>
    <w:rsid w:val="003E3AF1"/>
    <w:rsid w:val="003F247A"/>
    <w:rsid w:val="003F36BE"/>
    <w:rsid w:val="00401305"/>
    <w:rsid w:val="00403EB3"/>
    <w:rsid w:val="00411A6B"/>
    <w:rsid w:val="0041295A"/>
    <w:rsid w:val="00433399"/>
    <w:rsid w:val="004653C1"/>
    <w:rsid w:val="00477A90"/>
    <w:rsid w:val="004935E1"/>
    <w:rsid w:val="004A08F3"/>
    <w:rsid w:val="004B44BE"/>
    <w:rsid w:val="004C1914"/>
    <w:rsid w:val="004C5CDA"/>
    <w:rsid w:val="00501292"/>
    <w:rsid w:val="005264C7"/>
    <w:rsid w:val="00535A20"/>
    <w:rsid w:val="00542235"/>
    <w:rsid w:val="0055432C"/>
    <w:rsid w:val="00563016"/>
    <w:rsid w:val="005740E6"/>
    <w:rsid w:val="00583511"/>
    <w:rsid w:val="00586420"/>
    <w:rsid w:val="005914C5"/>
    <w:rsid w:val="005965DD"/>
    <w:rsid w:val="005A0D3F"/>
    <w:rsid w:val="005A112A"/>
    <w:rsid w:val="005A18C5"/>
    <w:rsid w:val="005A3114"/>
    <w:rsid w:val="005A4B10"/>
    <w:rsid w:val="005D318E"/>
    <w:rsid w:val="00604550"/>
    <w:rsid w:val="006310CF"/>
    <w:rsid w:val="00636F76"/>
    <w:rsid w:val="006377F7"/>
    <w:rsid w:val="00670177"/>
    <w:rsid w:val="00677274"/>
    <w:rsid w:val="00686FC8"/>
    <w:rsid w:val="006A16BF"/>
    <w:rsid w:val="006A404F"/>
    <w:rsid w:val="006B3C1A"/>
    <w:rsid w:val="006B5643"/>
    <w:rsid w:val="006D7D8D"/>
    <w:rsid w:val="006F459F"/>
    <w:rsid w:val="006F63D2"/>
    <w:rsid w:val="006F7A5B"/>
    <w:rsid w:val="00712965"/>
    <w:rsid w:val="00732AF6"/>
    <w:rsid w:val="00761EF1"/>
    <w:rsid w:val="00762DE1"/>
    <w:rsid w:val="00780EB3"/>
    <w:rsid w:val="007B7B61"/>
    <w:rsid w:val="007D12C8"/>
    <w:rsid w:val="007D68A0"/>
    <w:rsid w:val="00803828"/>
    <w:rsid w:val="0082297D"/>
    <w:rsid w:val="00824185"/>
    <w:rsid w:val="0082719D"/>
    <w:rsid w:val="00840E23"/>
    <w:rsid w:val="008463C3"/>
    <w:rsid w:val="008533C6"/>
    <w:rsid w:val="00860CD5"/>
    <w:rsid w:val="0086209B"/>
    <w:rsid w:val="0087469F"/>
    <w:rsid w:val="008822EA"/>
    <w:rsid w:val="00893FF8"/>
    <w:rsid w:val="008A30ED"/>
    <w:rsid w:val="008A3C7E"/>
    <w:rsid w:val="008B5EBD"/>
    <w:rsid w:val="008E0EF8"/>
    <w:rsid w:val="008F21B8"/>
    <w:rsid w:val="008F3E69"/>
    <w:rsid w:val="008F4C4D"/>
    <w:rsid w:val="009036AA"/>
    <w:rsid w:val="00904971"/>
    <w:rsid w:val="00906D5F"/>
    <w:rsid w:val="00922C58"/>
    <w:rsid w:val="009234FA"/>
    <w:rsid w:val="009236CD"/>
    <w:rsid w:val="009257E0"/>
    <w:rsid w:val="00925AC0"/>
    <w:rsid w:val="009275D5"/>
    <w:rsid w:val="00935482"/>
    <w:rsid w:val="009378EF"/>
    <w:rsid w:val="009412AB"/>
    <w:rsid w:val="009456DD"/>
    <w:rsid w:val="0094584D"/>
    <w:rsid w:val="0094669D"/>
    <w:rsid w:val="009728F1"/>
    <w:rsid w:val="00977CE8"/>
    <w:rsid w:val="0098134F"/>
    <w:rsid w:val="00984CA2"/>
    <w:rsid w:val="0099015B"/>
    <w:rsid w:val="009A268A"/>
    <w:rsid w:val="009A4A21"/>
    <w:rsid w:val="009B4239"/>
    <w:rsid w:val="009E39E9"/>
    <w:rsid w:val="00A23C67"/>
    <w:rsid w:val="00A3014D"/>
    <w:rsid w:val="00A32BBC"/>
    <w:rsid w:val="00A51772"/>
    <w:rsid w:val="00A52F50"/>
    <w:rsid w:val="00A67D4C"/>
    <w:rsid w:val="00A713A4"/>
    <w:rsid w:val="00A768CA"/>
    <w:rsid w:val="00A82346"/>
    <w:rsid w:val="00A86BA5"/>
    <w:rsid w:val="00A92A29"/>
    <w:rsid w:val="00AA6EB2"/>
    <w:rsid w:val="00AC2306"/>
    <w:rsid w:val="00AC7E57"/>
    <w:rsid w:val="00AE4282"/>
    <w:rsid w:val="00AF5215"/>
    <w:rsid w:val="00AF64EE"/>
    <w:rsid w:val="00AF7353"/>
    <w:rsid w:val="00B02833"/>
    <w:rsid w:val="00B02B05"/>
    <w:rsid w:val="00B11A9D"/>
    <w:rsid w:val="00B1401B"/>
    <w:rsid w:val="00B14E74"/>
    <w:rsid w:val="00B41B1D"/>
    <w:rsid w:val="00B46E21"/>
    <w:rsid w:val="00B51AF9"/>
    <w:rsid w:val="00B55FC1"/>
    <w:rsid w:val="00B74D63"/>
    <w:rsid w:val="00BA2DAF"/>
    <w:rsid w:val="00BD5EF6"/>
    <w:rsid w:val="00BD7AEB"/>
    <w:rsid w:val="00BF2C0A"/>
    <w:rsid w:val="00BF3FA4"/>
    <w:rsid w:val="00BF63FF"/>
    <w:rsid w:val="00C03AC9"/>
    <w:rsid w:val="00C21879"/>
    <w:rsid w:val="00C45A6C"/>
    <w:rsid w:val="00C50C89"/>
    <w:rsid w:val="00C56099"/>
    <w:rsid w:val="00C65B53"/>
    <w:rsid w:val="00C7735D"/>
    <w:rsid w:val="00C90E01"/>
    <w:rsid w:val="00C96E6B"/>
    <w:rsid w:val="00CB5AA4"/>
    <w:rsid w:val="00CB7A4B"/>
    <w:rsid w:val="00CC6A0D"/>
    <w:rsid w:val="00CF0F21"/>
    <w:rsid w:val="00CF3FD3"/>
    <w:rsid w:val="00CF47BD"/>
    <w:rsid w:val="00CF69B0"/>
    <w:rsid w:val="00CF7625"/>
    <w:rsid w:val="00D02AB6"/>
    <w:rsid w:val="00D055C3"/>
    <w:rsid w:val="00D12819"/>
    <w:rsid w:val="00D25E6D"/>
    <w:rsid w:val="00D3005E"/>
    <w:rsid w:val="00D30ADF"/>
    <w:rsid w:val="00D36A17"/>
    <w:rsid w:val="00D42BE0"/>
    <w:rsid w:val="00D43088"/>
    <w:rsid w:val="00D516F3"/>
    <w:rsid w:val="00D54F74"/>
    <w:rsid w:val="00D77A9D"/>
    <w:rsid w:val="00D825B0"/>
    <w:rsid w:val="00D82E57"/>
    <w:rsid w:val="00DA1C20"/>
    <w:rsid w:val="00DA5E28"/>
    <w:rsid w:val="00DB3AE1"/>
    <w:rsid w:val="00DB59CF"/>
    <w:rsid w:val="00DB6B0C"/>
    <w:rsid w:val="00DB74F8"/>
    <w:rsid w:val="00DC2359"/>
    <w:rsid w:val="00DC2DAA"/>
    <w:rsid w:val="00DC4BEA"/>
    <w:rsid w:val="00DC7D2F"/>
    <w:rsid w:val="00DD1ACF"/>
    <w:rsid w:val="00DD447E"/>
    <w:rsid w:val="00E12A86"/>
    <w:rsid w:val="00E45B32"/>
    <w:rsid w:val="00E47AD0"/>
    <w:rsid w:val="00E52C52"/>
    <w:rsid w:val="00E56420"/>
    <w:rsid w:val="00E8049F"/>
    <w:rsid w:val="00E87B48"/>
    <w:rsid w:val="00E9283A"/>
    <w:rsid w:val="00EB1B3A"/>
    <w:rsid w:val="00EC26C9"/>
    <w:rsid w:val="00EF2CB2"/>
    <w:rsid w:val="00F21FF9"/>
    <w:rsid w:val="00F230FE"/>
    <w:rsid w:val="00F26C14"/>
    <w:rsid w:val="00F455D9"/>
    <w:rsid w:val="00F50369"/>
    <w:rsid w:val="00F54CBC"/>
    <w:rsid w:val="00F56D70"/>
    <w:rsid w:val="00F61F00"/>
    <w:rsid w:val="00F66BBE"/>
    <w:rsid w:val="00F74BC7"/>
    <w:rsid w:val="00F80E39"/>
    <w:rsid w:val="00F93A39"/>
    <w:rsid w:val="00FD49D6"/>
    <w:rsid w:val="00FD695A"/>
    <w:rsid w:val="00FD7B99"/>
    <w:rsid w:val="00FE023E"/>
    <w:rsid w:val="00FF7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557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93F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1B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1B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1B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B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B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B1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1661ED"/>
    <w:rPr>
      <w:b/>
      <w:bCs/>
    </w:rPr>
  </w:style>
  <w:style w:type="character" w:customStyle="1" w:styleId="hps">
    <w:name w:val="hps"/>
    <w:basedOn w:val="DefaultParagraphFont"/>
    <w:rsid w:val="003C03DF"/>
  </w:style>
  <w:style w:type="character" w:customStyle="1" w:styleId="atn">
    <w:name w:val="atn"/>
    <w:basedOn w:val="DefaultParagraphFont"/>
    <w:rsid w:val="003C03DF"/>
  </w:style>
  <w:style w:type="paragraph" w:styleId="PlainText">
    <w:name w:val="Plain Text"/>
    <w:basedOn w:val="Normal"/>
    <w:link w:val="PlainTextChar"/>
    <w:uiPriority w:val="99"/>
    <w:unhideWhenUsed/>
    <w:rsid w:val="009A268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268A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557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93F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1B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1B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1B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B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B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B1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1661ED"/>
    <w:rPr>
      <w:b/>
      <w:bCs/>
    </w:rPr>
  </w:style>
  <w:style w:type="character" w:customStyle="1" w:styleId="hps">
    <w:name w:val="hps"/>
    <w:basedOn w:val="DefaultParagraphFont"/>
    <w:rsid w:val="003C03DF"/>
  </w:style>
  <w:style w:type="character" w:customStyle="1" w:styleId="atn">
    <w:name w:val="atn"/>
    <w:basedOn w:val="DefaultParagraphFont"/>
    <w:rsid w:val="003C03DF"/>
  </w:style>
  <w:style w:type="paragraph" w:styleId="PlainText">
    <w:name w:val="Plain Text"/>
    <w:basedOn w:val="Normal"/>
    <w:link w:val="PlainTextChar"/>
    <w:uiPriority w:val="99"/>
    <w:unhideWhenUsed/>
    <w:rsid w:val="009A268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268A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C3710-0FB6-4814-8537-632E0FB4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3946</TotalTime>
  <Pages>8</Pages>
  <Words>3279</Words>
  <Characters>18691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Molecular Medicine</Company>
  <LinksUpToDate>false</LinksUpToDate>
  <CharactersWithSpaces>21927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Rubidijum</dc:creator>
  <cp:lastModifiedBy>Rubidijum</cp:lastModifiedBy>
  <cp:revision>6</cp:revision>
  <cp:lastPrinted>2013-11-25T14:50:00Z</cp:lastPrinted>
  <dcterms:created xsi:type="dcterms:W3CDTF">2014-01-31T16:33:00Z</dcterms:created>
  <dcterms:modified xsi:type="dcterms:W3CDTF">2014-02-03T17:01:00Z</dcterms:modified>
</cp:coreProperties>
</file>